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573FBCC4" w:rsidR="00F82140" w:rsidRPr="00F93299" w:rsidRDefault="00F82140" w:rsidP="00F93299">
      <w:pPr>
        <w:pStyle w:val="Nagwek2"/>
        <w:rPr>
          <w:rFonts w:ascii="Open Sans" w:hAnsi="Open Sans" w:cs="Open Sans"/>
          <w:color w:val="auto"/>
          <w:sz w:val="22"/>
          <w:szCs w:val="22"/>
        </w:rPr>
      </w:pPr>
      <w:r w:rsidRPr="00F93299">
        <w:rPr>
          <w:rFonts w:ascii="Open Sans" w:hAnsi="Open Sans" w:cs="Open Sans"/>
          <w:color w:val="auto"/>
          <w:sz w:val="22"/>
          <w:szCs w:val="22"/>
        </w:rPr>
        <w:t>Załącznik nr</w:t>
      </w:r>
      <w:r w:rsidR="00C20792">
        <w:rPr>
          <w:rFonts w:ascii="Open Sans" w:hAnsi="Open Sans" w:cs="Open Sans"/>
          <w:color w:val="auto"/>
          <w:sz w:val="22"/>
          <w:szCs w:val="22"/>
        </w:rPr>
        <w:t xml:space="preserve"> 8 </w:t>
      </w:r>
      <w:r w:rsidRPr="00F93299">
        <w:rPr>
          <w:rFonts w:ascii="Open Sans" w:hAnsi="Open Sans" w:cs="Open Sans"/>
          <w:color w:val="auto"/>
          <w:sz w:val="22"/>
          <w:szCs w:val="22"/>
        </w:rPr>
        <w:t>do wniosku o dofinansowanie</w:t>
      </w:r>
    </w:p>
    <w:p w14:paraId="482F3A22" w14:textId="77777777" w:rsidR="00E245D6" w:rsidRDefault="00E245D6" w:rsidP="00E245D6">
      <w:pPr>
        <w:rPr>
          <w:rFonts w:ascii="Open Sans" w:hAnsi="Open Sans" w:cs="Open Sans"/>
        </w:rPr>
      </w:pPr>
    </w:p>
    <w:p w14:paraId="6D6B5196" w14:textId="14C814F7" w:rsidR="00EF1979" w:rsidRPr="00E245D6" w:rsidRDefault="00EF1979" w:rsidP="00E245D6">
      <w:pPr>
        <w:rPr>
          <w:rFonts w:ascii="Open Sans" w:hAnsi="Open Sans" w:cs="Open Sans"/>
        </w:rPr>
      </w:pPr>
      <w:r w:rsidRPr="00E245D6">
        <w:rPr>
          <w:rFonts w:ascii="Open Sans" w:hAnsi="Open Sans" w:cs="Open Sans"/>
        </w:rPr>
        <w:t>Działanie FENX.0</w:t>
      </w:r>
      <w:r w:rsidR="002B10EC">
        <w:rPr>
          <w:rFonts w:ascii="Open Sans" w:hAnsi="Open Sans" w:cs="Open Sans"/>
        </w:rPr>
        <w:t>2</w:t>
      </w:r>
      <w:r w:rsidRPr="00E245D6">
        <w:rPr>
          <w:rFonts w:ascii="Open Sans" w:hAnsi="Open Sans" w:cs="Open Sans"/>
        </w:rPr>
        <w:t>.0</w:t>
      </w:r>
      <w:r w:rsidR="002B10EC">
        <w:rPr>
          <w:rFonts w:ascii="Open Sans" w:hAnsi="Open Sans" w:cs="Open Sans"/>
        </w:rPr>
        <w:t>4</w:t>
      </w:r>
      <w:r w:rsidRPr="00E245D6">
        <w:rPr>
          <w:rFonts w:ascii="Open Sans" w:hAnsi="Open Sans" w:cs="Open Sans"/>
        </w:rPr>
        <w:t>.</w:t>
      </w:r>
      <w:r w:rsidR="002B10EC">
        <w:rPr>
          <w:rFonts w:ascii="Open Sans" w:hAnsi="Open Sans" w:cs="Open Sans"/>
        </w:rPr>
        <w:t xml:space="preserve"> Adaptacja do zmian klimatu, zapobiegania klęskom i katastrofom.</w:t>
      </w:r>
    </w:p>
    <w:p w14:paraId="4925D590" w14:textId="70B5DA86" w:rsidR="00CA6B87" w:rsidRDefault="00EF1979" w:rsidP="00E245D6">
      <w:pPr>
        <w:rPr>
          <w:rFonts w:ascii="Open Sans" w:hAnsi="Open Sans" w:cs="Open Sans"/>
        </w:rPr>
      </w:pPr>
      <w:r w:rsidRPr="00E245D6">
        <w:rPr>
          <w:rFonts w:ascii="Open Sans" w:hAnsi="Open Sans" w:cs="Open Sans"/>
        </w:rPr>
        <w:t xml:space="preserve">Typ </w:t>
      </w:r>
      <w:r w:rsidR="002B10EC">
        <w:rPr>
          <w:rFonts w:ascii="Open Sans" w:hAnsi="Open Sans" w:cs="Open Sans"/>
        </w:rPr>
        <w:t xml:space="preserve">projektów: </w:t>
      </w:r>
      <w:r w:rsidRPr="00E245D6">
        <w:rPr>
          <w:rFonts w:ascii="Open Sans" w:hAnsi="Open Sans" w:cs="Open Sans"/>
        </w:rPr>
        <w:t>FENX.0</w:t>
      </w:r>
      <w:r w:rsidR="002B10EC">
        <w:rPr>
          <w:rFonts w:ascii="Open Sans" w:hAnsi="Open Sans" w:cs="Open Sans"/>
        </w:rPr>
        <w:t>2</w:t>
      </w:r>
      <w:r w:rsidRPr="00E245D6">
        <w:rPr>
          <w:rFonts w:ascii="Open Sans" w:hAnsi="Open Sans" w:cs="Open Sans"/>
        </w:rPr>
        <w:t>.0</w:t>
      </w:r>
      <w:r w:rsidR="0025112E">
        <w:rPr>
          <w:rFonts w:ascii="Open Sans" w:hAnsi="Open Sans" w:cs="Open Sans"/>
        </w:rPr>
        <w:t>4</w:t>
      </w:r>
      <w:r w:rsidRPr="00E245D6">
        <w:rPr>
          <w:rFonts w:ascii="Open Sans" w:hAnsi="Open Sans" w:cs="Open Sans"/>
        </w:rPr>
        <w:t>.</w:t>
      </w:r>
      <w:r w:rsidR="002B10EC" w:rsidRPr="0025112E">
        <w:rPr>
          <w:rFonts w:ascii="Open Sans" w:eastAsia="Times New Roman" w:hAnsi="Open Sans" w:cs="Open Sans"/>
          <w:lang w:eastAsia="pl-PL"/>
        </w:rPr>
        <w:t>10</w:t>
      </w:r>
      <w:r w:rsidR="006C7E77" w:rsidRPr="0025112E">
        <w:rPr>
          <w:rFonts w:ascii="Open Sans" w:hAnsi="Open Sans" w:cs="Open Sans"/>
          <w:sz w:val="20"/>
          <w:szCs w:val="20"/>
        </w:rPr>
        <w:t xml:space="preserve"> </w:t>
      </w:r>
      <w:r w:rsidR="006C7E77" w:rsidRPr="00E245D6">
        <w:rPr>
          <w:rFonts w:ascii="Open Sans" w:hAnsi="Open Sans" w:cs="Open Sans"/>
        </w:rPr>
        <w:t xml:space="preserve">Edukacja w zakresie </w:t>
      </w:r>
      <w:r w:rsidR="002B10EC">
        <w:rPr>
          <w:rFonts w:ascii="Open Sans" w:hAnsi="Open Sans" w:cs="Open Sans"/>
        </w:rPr>
        <w:t>kwestii klimatycznych, adaptacji do zmian klimatu oraz ochrony zasobów wodnych</w:t>
      </w:r>
      <w:r w:rsidR="006C7E77" w:rsidRPr="00E245D6">
        <w:rPr>
          <w:rFonts w:ascii="Open Sans" w:hAnsi="Open Sans" w:cs="Open Sans"/>
        </w:rPr>
        <w:t xml:space="preserve"> </w:t>
      </w:r>
    </w:p>
    <w:p w14:paraId="0DF73274" w14:textId="77777777" w:rsidR="0025112E" w:rsidRPr="00E72769" w:rsidRDefault="0025112E" w:rsidP="0025112E">
      <w:pPr>
        <w:autoSpaceDE w:val="0"/>
        <w:autoSpaceDN w:val="0"/>
        <w:adjustRightInd w:val="0"/>
        <w:rPr>
          <w:rFonts w:ascii="Open Sans" w:eastAsiaTheme="minorHAnsi" w:hAnsi="Open Sans" w:cs="Open Sans"/>
        </w:rPr>
      </w:pPr>
      <w:r w:rsidRPr="00E72769">
        <w:rPr>
          <w:rFonts w:ascii="Open Sans" w:eastAsiaTheme="minorHAnsi" w:hAnsi="Open Sans" w:cs="Open San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E72769">
        <w:rPr>
          <w:rFonts w:ascii="Open Sans" w:eastAsiaTheme="minorHAnsi" w:hAnsi="Open Sans" w:cs="Open Sans"/>
        </w:rPr>
        <w:t>informacyjno</w:t>
      </w:r>
      <w:proofErr w:type="spellEnd"/>
      <w:r w:rsidRPr="00E72769">
        <w:rPr>
          <w:rFonts w:ascii="Open Sans" w:eastAsiaTheme="minorHAnsi" w:hAnsi="Open Sans" w:cs="Open Sans"/>
        </w:rPr>
        <w:t xml:space="preserve"> - edukacyjne, kampanie itd.).</w:t>
      </w:r>
    </w:p>
    <w:p w14:paraId="4B7EC8B5" w14:textId="77777777" w:rsidR="00FF77CF" w:rsidRPr="00E245D6" w:rsidRDefault="00FF77CF" w:rsidP="00E245D6">
      <w:pPr>
        <w:rPr>
          <w:rStyle w:val="Pogrubienie"/>
          <w:rFonts w:ascii="Open Sans" w:hAnsi="Open Sans" w:cs="Open Sans"/>
        </w:rPr>
      </w:pPr>
      <w:r w:rsidRPr="00E245D6">
        <w:rPr>
          <w:rStyle w:val="Pogrubienie"/>
          <w:rFonts w:ascii="Open Sans" w:hAnsi="Open Sans" w:cs="Open Sans"/>
        </w:rPr>
        <w:t xml:space="preserve">PLAN REALIZACJI PRZEDSIĘWZIECIA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EF1979" w:rsidRPr="00E245D6">
        <w:rPr>
          <w:rStyle w:val="Pogrubienie"/>
          <w:rFonts w:ascii="Open Sans" w:hAnsi="Open Sans" w:cs="Open Sans"/>
        </w:rPr>
        <w:t>FENX 2021- 2027</w:t>
      </w:r>
    </w:p>
    <w:p w14:paraId="0346CFB0" w14:textId="77777777"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D671AE3"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Nazwa projektu powinna stanowić jedno zdanie i w możliwie jasny i jednoznaczny sposób określać cele projektu oraz identyfikować zakres rzeczowy przedsięwzięcia (np. temat i zasięg kampanii informacyjnej, nazwa obszaru chronionego). Max 100 znaków. </w:t>
      </w:r>
    </w:p>
    <w:p w14:paraId="477F2DFD"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1.2 Nazwa skrócona (akronim) </w:t>
      </w:r>
    </w:p>
    <w:p w14:paraId="75140D3C"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Jeśli to możliwe i konieczne należy podać skróconą nazwę projektu, którą wnioskodawca będzie się posługiwał w kontaktach roboczych podczas realizacji projektu. Jeśli nie ma takiej konieczności należy wpisać "NIE DOTYCZY". </w:t>
      </w:r>
    </w:p>
    <w:p w14:paraId="1D4CBE32"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1.3 Planowany czas realizacji projektu</w:t>
      </w:r>
    </w:p>
    <w:p w14:paraId="2429405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rPr>
        <w:t>Data rozpoczęcia projektu jest tożsama z rozpoczęciem realizacji. Data rozpoczęcia może być wcześniejsza niż data złożenia wniosku czy podpisania umowy. Data kwalifikowalności wydatków poniesionych w ramach projektu nie może być późniejsza niż 31 grudnia 2029 r.</w:t>
      </w:r>
      <w:r w:rsidRPr="009E7A75">
        <w:rPr>
          <w:rFonts w:ascii="Open Sans" w:hAnsi="Open Sans"/>
          <w:color w:val="FF0000"/>
        </w:rPr>
        <w:t xml:space="preserve"> </w:t>
      </w:r>
    </w:p>
    <w:p w14:paraId="5D95D13F"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rozpoczęcia: </w:t>
      </w:r>
      <w:r w:rsidRPr="009E7A75">
        <w:rPr>
          <w:rFonts w:ascii="Open Sans" w:hAnsi="Open Sans" w:cs="Open Sans"/>
        </w:rPr>
        <w:tab/>
        <w:t xml:space="preserve"> DD-MM-RRRR</w:t>
      </w:r>
    </w:p>
    <w:p w14:paraId="57894BF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zakończenia: </w:t>
      </w:r>
      <w:r w:rsidRPr="009E7A75">
        <w:rPr>
          <w:rFonts w:ascii="Open Sans" w:hAnsi="Open Sans" w:cs="Open Sans"/>
        </w:rPr>
        <w:tab/>
        <w:t xml:space="preserve"> DD-MM-RRRR</w:t>
      </w:r>
    </w:p>
    <w:p w14:paraId="4933C953"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p>
    <w:p w14:paraId="62BF4E64"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0" w:name="_Hlk157014197"/>
      <w:r w:rsidRPr="009E7A75">
        <w:rPr>
          <w:rFonts w:ascii="Open Sans" w:eastAsia="Times New Roman" w:hAnsi="Open Sans" w:cs="Open Sans"/>
          <w:b/>
          <w:bCs/>
          <w:kern w:val="32"/>
        </w:rPr>
        <w:t xml:space="preserve">1.4 Całkowity budżet projektu </w:t>
      </w:r>
    </w:p>
    <w:bookmarkEnd w:id="0"/>
    <w:p w14:paraId="602F38FA"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1.5.1 Całkowita wartość projektu </w:t>
      </w:r>
      <w:r w:rsidRPr="009E7A75">
        <w:rPr>
          <w:rFonts w:ascii="Open Sans" w:hAnsi="Open Sans" w:cs="Open Sans"/>
        </w:rPr>
        <w:tab/>
        <w:t xml:space="preserve"> </w:t>
      </w:r>
    </w:p>
    <w:p w14:paraId="0EA9C92E"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1.5.2 Całkowite koszty kwalifikowalne </w:t>
      </w:r>
      <w:r w:rsidRPr="009E7A75">
        <w:rPr>
          <w:rFonts w:ascii="Open Sans" w:hAnsi="Open Sans" w:cs="Open Sans"/>
        </w:rPr>
        <w:tab/>
        <w:t xml:space="preserve"> </w:t>
      </w:r>
    </w:p>
    <w:p w14:paraId="2297B4F1"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1.5.3 Wysokość środków UE</w:t>
      </w:r>
      <w:r w:rsidRPr="009E7A75">
        <w:rPr>
          <w:rFonts w:ascii="Open Sans" w:hAnsi="Open Sans" w:cs="Open Sans"/>
        </w:rPr>
        <w:tab/>
        <w:t xml:space="preserve"> </w:t>
      </w:r>
    </w:p>
    <w:p w14:paraId="67CF07DC" w14:textId="77777777" w:rsidR="002D7205" w:rsidRDefault="002D7205" w:rsidP="009E7A75">
      <w:pPr>
        <w:spacing w:before="120" w:after="120" w:line="23" w:lineRule="atLeast"/>
        <w:rPr>
          <w:rFonts w:ascii="Open Sans" w:hAnsi="Open Sans" w:cs="Open Sans"/>
          <w:b/>
          <w:bCs/>
        </w:rPr>
      </w:pPr>
    </w:p>
    <w:p w14:paraId="3105431D" w14:textId="72C1DB83" w:rsidR="009E7A75" w:rsidRPr="009E7A75" w:rsidRDefault="009E7A75" w:rsidP="002D7205">
      <w:pPr>
        <w:keepNext/>
        <w:spacing w:before="120" w:after="120" w:line="23" w:lineRule="atLeast"/>
        <w:outlineLvl w:val="0"/>
        <w:rPr>
          <w:rFonts w:ascii="Open Sans" w:eastAsia="Times New Roman" w:hAnsi="Open Sans" w:cs="Open Sans"/>
          <w:b/>
          <w:bCs/>
          <w:kern w:val="32"/>
        </w:rPr>
      </w:pPr>
      <w:r w:rsidRPr="009E7A75">
        <w:rPr>
          <w:rFonts w:ascii="Open Sans" w:hAnsi="Open Sans" w:cs="Open Sans"/>
          <w:b/>
          <w:bCs/>
        </w:rPr>
        <w:t>1.5 Beneficjent</w:t>
      </w:r>
    </w:p>
    <w:p w14:paraId="31EC86E7"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Nazwa: …………………..</w:t>
      </w:r>
    </w:p>
    <w:p w14:paraId="7B8ADAF9" w14:textId="77777777" w:rsidR="009E7A75" w:rsidRDefault="009E7A75" w:rsidP="009E7A75">
      <w:pPr>
        <w:spacing w:before="120" w:after="120" w:line="23" w:lineRule="atLeast"/>
        <w:rPr>
          <w:rFonts w:ascii="Open Sans" w:hAnsi="Open Sans" w:cs="Open Sans"/>
          <w:b/>
          <w:bCs/>
        </w:rPr>
      </w:pPr>
    </w:p>
    <w:p w14:paraId="5A001DD0" w14:textId="0E5F1817" w:rsidR="009E7A75" w:rsidRPr="009E7A75" w:rsidRDefault="002D7205" w:rsidP="002D7205">
      <w:pPr>
        <w:keepNext/>
        <w:spacing w:before="120" w:after="120" w:line="23" w:lineRule="atLeast"/>
        <w:outlineLvl w:val="0"/>
        <w:rPr>
          <w:rFonts w:ascii="Open Sans" w:hAnsi="Open Sans" w:cs="Open Sans"/>
          <w:b/>
          <w:bCs/>
        </w:rPr>
      </w:pPr>
      <w:r w:rsidRPr="009E7A75">
        <w:rPr>
          <w:rFonts w:ascii="Open Sans" w:eastAsia="Times New Roman" w:hAnsi="Open Sans" w:cs="Open Sans"/>
          <w:b/>
          <w:bCs/>
          <w:kern w:val="32"/>
        </w:rPr>
        <w:t>1.</w:t>
      </w:r>
      <w:r>
        <w:rPr>
          <w:rFonts w:ascii="Open Sans" w:hAnsi="Open Sans" w:cs="Open Sans"/>
          <w:b/>
          <w:bCs/>
        </w:rPr>
        <w:t xml:space="preserve">6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1CFF0C3E" w:rsid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pomiędzy wnioskodawcą a danym podmiotem, na podstawie, której staje się on podmiotem upoważnionym do ponoszenia wydatków kwalifikowalnych w przyszłości w ramach danego projektu.</w:t>
      </w:r>
    </w:p>
    <w:p w14:paraId="13B1CBA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33D523AD" w:rsidR="002962E7" w:rsidRPr="009E7A75" w:rsidRDefault="009E7A75" w:rsidP="00591E9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nie zamierza upoważnić innego podmiotu do ponoszenia wydatków kwalifikowalnych w ramach projektu, należy wpisać "Nie dotyczy”. </w:t>
      </w:r>
    </w:p>
    <w:p w14:paraId="53B6C7D1" w14:textId="4CAB0564"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1" w:name="_Hlk157014277"/>
      <w:bookmarkStart w:id="2" w:name="_Hlk157014238"/>
      <w:r w:rsidRPr="009E7A75">
        <w:rPr>
          <w:rFonts w:ascii="Open Sans" w:eastAsia="Times New Roman" w:hAnsi="Open Sans" w:cs="Open Sans"/>
          <w:b/>
          <w:bCs/>
          <w:kern w:val="32"/>
        </w:rPr>
        <w:t xml:space="preserve">1.7 </w:t>
      </w:r>
      <w:bookmarkEnd w:id="2"/>
      <w:r w:rsidR="009D1C7A" w:rsidRPr="009D1C7A">
        <w:rPr>
          <w:rFonts w:ascii="Open Sans" w:hAnsi="Open Sans" w:cs="Open Sans"/>
          <w:b/>
          <w:bCs/>
        </w:rPr>
        <w:t>Uzasadnienie potrzeby realizacji projektu oraz właściwa identyfikacja grupy docelowej/grup docelowych</w:t>
      </w:r>
    </w:p>
    <w:bookmarkEnd w:id="1"/>
    <w:p w14:paraId="6ECB7C2F" w14:textId="0120BE8B" w:rsid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w:t>
      </w:r>
    </w:p>
    <w:p w14:paraId="538A3E00" w14:textId="6811B05D" w:rsidR="007724F0" w:rsidRP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1) dokonać </w:t>
      </w:r>
      <w:r w:rsidRPr="007724F0">
        <w:rPr>
          <w:rFonts w:ascii="Open Sans" w:hAnsi="Open Sans" w:cs="Arial"/>
          <w:bCs/>
          <w:color w:val="000000"/>
          <w:lang w:eastAsia="pl-PL"/>
        </w:rPr>
        <w:t>analiz</w:t>
      </w:r>
      <w:r>
        <w:rPr>
          <w:rFonts w:ascii="Open Sans" w:hAnsi="Open Sans" w:cs="Arial"/>
          <w:bCs/>
          <w:color w:val="000000"/>
          <w:lang w:eastAsia="pl-PL"/>
        </w:rPr>
        <w:t>y</w:t>
      </w:r>
      <w:r w:rsidRPr="007724F0">
        <w:rPr>
          <w:rFonts w:ascii="Open Sans" w:hAnsi="Open Sans" w:cs="Arial"/>
          <w:bCs/>
          <w:color w:val="000000"/>
          <w:lang w:eastAsia="pl-PL"/>
        </w:rPr>
        <w:t xml:space="preserve"> sytuacji istniejącej oraz identyfikacj</w:t>
      </w:r>
      <w:r>
        <w:rPr>
          <w:rFonts w:ascii="Open Sans" w:hAnsi="Open Sans" w:cs="Arial"/>
          <w:bCs/>
          <w:color w:val="000000"/>
          <w:lang w:eastAsia="pl-PL"/>
        </w:rPr>
        <w:t>i</w:t>
      </w:r>
      <w:r w:rsidRPr="007724F0">
        <w:rPr>
          <w:rFonts w:ascii="Open Sans" w:hAnsi="Open Sans" w:cs="Arial"/>
          <w:bCs/>
          <w:color w:val="000000"/>
          <w:lang w:eastAsia="pl-PL"/>
        </w:rPr>
        <w:t xml:space="preserve"> problemów opart</w:t>
      </w:r>
      <w:r>
        <w:rPr>
          <w:rFonts w:ascii="Open Sans" w:hAnsi="Open Sans" w:cs="Arial"/>
          <w:bCs/>
          <w:color w:val="000000"/>
          <w:lang w:eastAsia="pl-PL"/>
        </w:rPr>
        <w:t>ej</w:t>
      </w:r>
      <w:r w:rsidRPr="007724F0">
        <w:rPr>
          <w:rFonts w:ascii="Open Sans" w:hAnsi="Open Sans" w:cs="Arial"/>
          <w:bCs/>
          <w:color w:val="000000"/>
          <w:lang w:eastAsia="pl-PL"/>
        </w:rPr>
        <w:t xml:space="preserve"> na danych, takich jak badania ogólnodostępne opracowane lub rekomendowane (uznane) przez instytucje publiczne oraz badania własne (np. ankiety przeprowadzone wśród lokalnej społeczności).</w:t>
      </w:r>
    </w:p>
    <w:p w14:paraId="28ED4A82" w14:textId="2CC65AE8" w:rsid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2) wskazać </w:t>
      </w:r>
      <w:r w:rsidRPr="007724F0">
        <w:rPr>
          <w:rFonts w:ascii="Open Sans" w:hAnsi="Open Sans" w:cs="Arial"/>
          <w:bCs/>
          <w:color w:val="000000"/>
          <w:lang w:eastAsia="pl-PL"/>
        </w:rPr>
        <w:t>grupy docelowe i przedstawi</w:t>
      </w:r>
      <w:r>
        <w:rPr>
          <w:rFonts w:ascii="Open Sans" w:hAnsi="Open Sans" w:cs="Arial"/>
          <w:bCs/>
          <w:color w:val="000000"/>
          <w:lang w:eastAsia="pl-PL"/>
        </w:rPr>
        <w:t>ć</w:t>
      </w:r>
      <w:r w:rsidRPr="007724F0">
        <w:rPr>
          <w:rFonts w:ascii="Open Sans" w:hAnsi="Open Sans" w:cs="Arial"/>
          <w:bCs/>
          <w:color w:val="000000"/>
          <w:lang w:eastAsia="pl-PL"/>
        </w:rPr>
        <w:t xml:space="preserve"> konkretne problemy </w:t>
      </w:r>
      <w:r>
        <w:rPr>
          <w:rFonts w:ascii="Open Sans" w:hAnsi="Open Sans" w:cs="Arial"/>
          <w:bCs/>
          <w:color w:val="000000"/>
          <w:lang w:eastAsia="pl-PL"/>
        </w:rPr>
        <w:t xml:space="preserve">(oparte na </w:t>
      </w:r>
      <w:r w:rsidRPr="007724F0">
        <w:rPr>
          <w:rFonts w:ascii="Open Sans" w:hAnsi="Open Sans" w:cs="Arial"/>
          <w:bCs/>
          <w:color w:val="000000"/>
          <w:lang w:eastAsia="pl-PL"/>
        </w:rPr>
        <w:t>rzetelnych i wiarygodnych danych empirycznych wraz ze wskazaniem źródeł informacji</w:t>
      </w:r>
      <w:r>
        <w:rPr>
          <w:rFonts w:ascii="Open Sans" w:hAnsi="Open Sans" w:cs="Arial"/>
          <w:bCs/>
          <w:color w:val="000000"/>
          <w:lang w:eastAsia="pl-PL"/>
        </w:rPr>
        <w:t xml:space="preserve">) </w:t>
      </w:r>
      <w:r w:rsidRPr="007724F0">
        <w:rPr>
          <w:rFonts w:ascii="Open Sans" w:hAnsi="Open Sans" w:cs="Arial"/>
          <w:bCs/>
          <w:color w:val="000000"/>
          <w:lang w:eastAsia="pl-PL"/>
        </w:rPr>
        <w:t>dotyczące braków i potrzeb grupy docelowej lub grup docelowych w zakresie edukacji i informacji nt. kwestii klimatycznych, adaptacji do zmian klimatu oraz ochrony zasobów wodnych.</w:t>
      </w:r>
    </w:p>
    <w:p w14:paraId="21694D16" w14:textId="2DC40112"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F36324">
        <w:rPr>
          <w:rFonts w:ascii="Open Sans" w:hAnsi="Open Sans" w:cs="Open Sans"/>
          <w:sz w:val="22"/>
          <w:szCs w:val="22"/>
        </w:rPr>
        <w:t>2</w:t>
      </w:r>
      <w:r w:rsidR="00FF77CF" w:rsidRPr="00F36324">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Metoda SMART oznacza, że cele powinny stosować się do poniższych 5 kryteriów:</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Specific</w:t>
      </w:r>
      <w:proofErr w:type="spellEnd"/>
      <w:r w:rsidRPr="00955EB2">
        <w:rPr>
          <w:rFonts w:ascii="Open Sans" w:hAnsi="Open Sans" w:cs="Arial"/>
          <w:bCs/>
          <w:color w:val="000000"/>
          <w:lang w:eastAsia="pl-PL"/>
        </w:rPr>
        <w:t xml:space="preserve"> – cele muszą być konkretne, powinna być możliwość łatwego określenia, że dany cel został zrealizowany,</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Measurable</w:t>
      </w:r>
      <w:proofErr w:type="spellEnd"/>
      <w:r w:rsidRPr="00955EB2">
        <w:rPr>
          <w:rFonts w:ascii="Open Sans" w:hAnsi="Open Sans" w:cs="Arial"/>
          <w:bCs/>
          <w:color w:val="000000"/>
          <w:lang w:eastAsia="pl-PL"/>
        </w:rPr>
        <w:t xml:space="preserve"> – mierzalny, a więc taki, gdzie postęp bądź jego realizacja jest możliwy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kogoś,</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Realistic</w:t>
      </w:r>
      <w:proofErr w:type="spellEnd"/>
      <w:r w:rsidRPr="00955EB2">
        <w:rPr>
          <w:rFonts w:ascii="Open Sans" w:hAnsi="Open Sans" w:cs="Arial"/>
          <w:bCs/>
          <w:color w:val="000000"/>
          <w:lang w:eastAsia="pl-PL"/>
        </w:rPr>
        <w:t xml:space="preserve"> – cel musi być realistyczny,</w:t>
      </w:r>
      <w:r w:rsidRPr="00955EB2">
        <w:rPr>
          <w:rFonts w:ascii="Open Sans" w:hAnsi="Open Sans" w:cs="Arial"/>
          <w:bCs/>
          <w:color w:val="000000"/>
          <w:lang w:eastAsia="pl-PL"/>
        </w:rPr>
        <w:br/>
        <w:t>Time-</w:t>
      </w:r>
      <w:proofErr w:type="spellStart"/>
      <w:r w:rsidRPr="00955EB2">
        <w:rPr>
          <w:rFonts w:ascii="Open Sans" w:hAnsi="Open Sans" w:cs="Arial"/>
          <w:bCs/>
          <w:color w:val="000000"/>
          <w:lang w:eastAsia="pl-PL"/>
        </w:rPr>
        <w:t>bound</w:t>
      </w:r>
      <w:proofErr w:type="spellEnd"/>
      <w:r w:rsidRPr="00955EB2">
        <w:rPr>
          <w:rFonts w:ascii="Open Sans" w:hAnsi="Open Sans" w:cs="Arial"/>
          <w:bCs/>
          <w:color w:val="000000"/>
          <w:lang w:eastAsia="pl-PL"/>
        </w:rPr>
        <w:t xml:space="preserve"> – ograniczony czasowo - cel musi mieć termin realizacji.</w:t>
      </w:r>
    </w:p>
    <w:p w14:paraId="3429E9BF" w14:textId="77777777" w:rsidR="00955EB2" w:rsidRPr="00955EB2" w:rsidRDefault="00955EB2" w:rsidP="00955EB2"/>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3"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3"/>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F36324">
        <w:rPr>
          <w:rFonts w:ascii="Open Sans" w:eastAsia="Times New Roman" w:hAnsi="Open Sans" w:cs="Open Sans"/>
          <w:b/>
          <w:bCs/>
          <w:kern w:val="32"/>
        </w:rPr>
        <w:t xml:space="preserve">2.2 </w:t>
      </w:r>
      <w:r w:rsidRPr="00255A14">
        <w:rPr>
          <w:rFonts w:ascii="Open Sans" w:eastAsia="Times New Roman" w:hAnsi="Open Sans" w:cs="Open Sans"/>
          <w:b/>
          <w:bCs/>
          <w:kern w:val="32"/>
        </w:rPr>
        <w:t xml:space="preserve">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5B2B82B1" w:rsidR="00EA2368"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4) Opis podejmowanych </w:t>
      </w:r>
      <w:r w:rsidR="002962E7">
        <w:rPr>
          <w:rFonts w:ascii="Open Sans" w:hAnsi="Open Sans" w:cs="Open Sans"/>
          <w:bCs/>
          <w:color w:val="000000"/>
          <w:szCs w:val="24"/>
        </w:rPr>
        <w:t>zadań</w:t>
      </w:r>
      <w:r w:rsidRPr="00FE35A5">
        <w:rPr>
          <w:rFonts w:ascii="Open Sans" w:hAnsi="Open Sans" w:cs="Open Sans"/>
          <w:bCs/>
          <w:color w:val="000000"/>
          <w:szCs w:val="24"/>
        </w:rPr>
        <w:t xml:space="preserve"> powinien</w:t>
      </w:r>
      <w:r w:rsidR="00EA2368">
        <w:rPr>
          <w:rFonts w:ascii="Open Sans" w:hAnsi="Open Sans" w:cs="Open Sans"/>
          <w:bCs/>
          <w:color w:val="000000"/>
          <w:szCs w:val="24"/>
        </w:rPr>
        <w:t>:</w:t>
      </w:r>
    </w:p>
    <w:p w14:paraId="0D05AC7B" w14:textId="01EF12AD"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-uwzględniać  tematykę;</w:t>
      </w:r>
    </w:p>
    <w:p w14:paraId="5D1F3358" w14:textId="312A796B"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 xml:space="preserve">instrumentów/narzędzi edukacyjnych/narzędzi </w:t>
      </w:r>
      <w:r w:rsidR="002962E7">
        <w:rPr>
          <w:rFonts w:ascii="Open Sans" w:hAnsi="Open Sans" w:cs="Open Sans"/>
          <w:bCs/>
          <w:color w:val="000000"/>
          <w:szCs w:val="24"/>
        </w:rPr>
        <w:lastRenderedPageBreak/>
        <w:t>komunikacji</w:t>
      </w:r>
      <w:r w:rsidR="001C7601">
        <w:rPr>
          <w:rFonts w:ascii="Open Sans" w:hAnsi="Open Sans" w:cs="Open Sans"/>
          <w:bCs/>
          <w:color w:val="000000"/>
          <w:szCs w:val="24"/>
        </w:rPr>
        <w:t xml:space="preserve">/ </w:t>
      </w:r>
      <w:r w:rsidR="001C40A6">
        <w:rPr>
          <w:rFonts w:ascii="Open Sans" w:hAnsi="Open Sans" w:cs="Open Sans"/>
          <w:bCs/>
          <w:color w:val="000000"/>
          <w:szCs w:val="24"/>
        </w:rPr>
        <w:t xml:space="preserve">przyjaznych środowisku </w:t>
      </w:r>
      <w:r w:rsidR="001C7601">
        <w:rPr>
          <w:rFonts w:ascii="Open Sans" w:hAnsi="Open Sans" w:cs="Open Sans"/>
          <w:bCs/>
          <w:color w:val="000000"/>
          <w:szCs w:val="24"/>
        </w:rPr>
        <w:t>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6285BB01" w14:textId="37EA0369"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7D1DB309" w14:textId="77777777"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5918AE">
        <w:rPr>
          <w:rFonts w:ascii="Open Sans" w:hAnsi="Open Sans" w:cs="Open Sans"/>
          <w:bCs/>
          <w:color w:val="000000"/>
          <w:szCs w:val="24"/>
        </w:rPr>
        <w:t xml:space="preserve"> ich</w:t>
      </w:r>
      <w:r w:rsidR="007149DA">
        <w:rPr>
          <w:rFonts w:ascii="Open Sans" w:hAnsi="Open Sans" w:cs="Open Sans"/>
          <w:bCs/>
          <w:color w:val="000000"/>
          <w:szCs w:val="24"/>
        </w:rPr>
        <w:t xml:space="preserve"> </w:t>
      </w:r>
      <w:r w:rsidR="005918AE">
        <w:rPr>
          <w:rFonts w:ascii="Open Sans" w:hAnsi="Open Sans" w:cs="Open Sans"/>
          <w:bCs/>
          <w:color w:val="000000"/>
          <w:szCs w:val="24"/>
        </w:rPr>
        <w:t>zidentyfikowanych potrzeb,</w:t>
      </w:r>
    </w:p>
    <w:p w14:paraId="51BD3B63" w14:textId="776A5587" w:rsidR="00FE35A5" w:rsidRPr="00FE35A5"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639C3894" w14:textId="2E7D09F9"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p>
    <w:p w14:paraId="7B336A04" w14:textId="77777777"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6) Oczekiwane rezultaty;</w:t>
      </w:r>
    </w:p>
    <w:p w14:paraId="06F8667F" w14:textId="632890F7" w:rsidR="00FE35A5" w:rsidRPr="00255A14"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7) Kalkulacja przedstawionych kosztów danego </w:t>
      </w:r>
      <w:r w:rsidR="007149DA">
        <w:rPr>
          <w:rFonts w:ascii="Open Sans" w:hAnsi="Open Sans" w:cs="Open Sans"/>
          <w:bCs/>
          <w:color w:val="000000"/>
          <w:szCs w:val="24"/>
        </w:rPr>
        <w:t>zadania</w:t>
      </w:r>
      <w:r w:rsidRPr="00FE35A5">
        <w:rPr>
          <w:rFonts w:ascii="Open Sans" w:hAnsi="Open Sans" w:cs="Open Sans"/>
          <w:bCs/>
          <w:color w:val="000000"/>
          <w:szCs w:val="24"/>
        </w:rPr>
        <w:t xml:space="preserve"> oraz metodyka szacowania kosztów.</w:t>
      </w:r>
    </w:p>
    <w:p w14:paraId="57520BA4" w14:textId="77777777" w:rsidR="00255A14" w:rsidRDefault="00255A14" w:rsidP="00894D7F">
      <w:pPr>
        <w:pStyle w:val="Nagwek1"/>
        <w:spacing w:before="360" w:after="120"/>
        <w:rPr>
          <w:rFonts w:ascii="Open Sans" w:hAnsi="Open Sans" w:cs="Open Sans"/>
          <w:sz w:val="22"/>
        </w:rPr>
      </w:pPr>
    </w:p>
    <w:p w14:paraId="3C6DA980" w14:textId="77777777" w:rsidR="002962E7" w:rsidRPr="002962E7" w:rsidRDefault="002962E7" w:rsidP="002962E7">
      <w:pPr>
        <w:keepNext/>
        <w:spacing w:before="120" w:after="120" w:line="23" w:lineRule="atLeast"/>
        <w:outlineLvl w:val="0"/>
        <w:rPr>
          <w:rFonts w:ascii="Open Sans" w:eastAsia="Times New Roman" w:hAnsi="Open Sans" w:cs="Open Sans"/>
          <w:b/>
          <w:bCs/>
          <w:kern w:val="32"/>
        </w:rPr>
      </w:pPr>
      <w:r w:rsidRPr="002962E7">
        <w:rPr>
          <w:rFonts w:ascii="Open Sans" w:eastAsia="Times New Roman" w:hAnsi="Open Sans" w:cs="Open Sans"/>
          <w:b/>
          <w:bCs/>
          <w:kern w:val="32"/>
        </w:rPr>
        <w:t>2.3 Promocja projektu</w:t>
      </w:r>
    </w:p>
    <w:p w14:paraId="560C7654" w14:textId="77777777" w:rsidR="002962E7" w:rsidRPr="002962E7" w:rsidRDefault="002962E7" w:rsidP="002962E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962E7">
        <w:rPr>
          <w:rFonts w:ascii="Open Sans" w:hAnsi="Open Sans" w:cs="Arial"/>
          <w:bCs/>
          <w:color w:val="000000"/>
          <w:lang w:eastAsia="pl-PL"/>
        </w:rPr>
        <w:t>Należy opisać sposób promocji projektu.</w:t>
      </w:r>
    </w:p>
    <w:p w14:paraId="3BCCFDAE" w14:textId="6B89CCFE" w:rsidR="006A2C64" w:rsidRPr="004B38C6" w:rsidRDefault="007F612F" w:rsidP="00894D7F">
      <w:pPr>
        <w:pStyle w:val="Nagwek1"/>
        <w:spacing w:before="360" w:after="120"/>
        <w:rPr>
          <w:rFonts w:ascii="Open Sans" w:hAnsi="Open Sans" w:cs="Open Sans"/>
          <w:sz w:val="22"/>
          <w:szCs w:val="22"/>
        </w:rPr>
      </w:pPr>
      <w:r w:rsidRPr="00F36324">
        <w:rPr>
          <w:rFonts w:ascii="Open Sans" w:hAnsi="Open Sans" w:cs="Open Sans"/>
          <w:sz w:val="22"/>
        </w:rPr>
        <w:t>2.</w:t>
      </w:r>
      <w:r w:rsidR="004A72B7" w:rsidRPr="00F36324">
        <w:rPr>
          <w:rFonts w:ascii="Open Sans" w:hAnsi="Open Sans" w:cs="Open Sans"/>
          <w:sz w:val="22"/>
        </w:rPr>
        <w:t>4</w:t>
      </w:r>
      <w:r w:rsidRPr="00F36324">
        <w:rPr>
          <w:rFonts w:ascii="Open Sans" w:hAnsi="Open Sans" w:cs="Open Sans"/>
          <w:sz w:val="22"/>
        </w:rPr>
        <w:t xml:space="preserve"> </w:t>
      </w:r>
      <w:r w:rsidR="004A72B7">
        <w:rPr>
          <w:rFonts w:ascii="Open Sans" w:hAnsi="Open Sans" w:cs="Open Sans"/>
          <w:sz w:val="22"/>
          <w:szCs w:val="22"/>
        </w:rPr>
        <w:t>Strategia komunikacji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0C16E7B8" w14:textId="77777777" w:rsidTr="004A72B7">
        <w:tc>
          <w:tcPr>
            <w:tcW w:w="9060" w:type="dxa"/>
            <w:shd w:val="clear" w:color="auto" w:fill="FFF2CC"/>
          </w:tcPr>
          <w:p w14:paraId="7AF23548" w14:textId="69241628" w:rsidR="00A7366D" w:rsidRDefault="004A72B7" w:rsidP="0017611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Należy wskazać</w:t>
            </w:r>
            <w:ins w:id="4" w:author="Zając Ewelina" w:date="2024-02-11T18:08:00Z">
              <w:r w:rsidR="00DB0EAB">
                <w:rPr>
                  <w:rFonts w:ascii="Open Sans" w:hAnsi="Open Sans" w:cs="Arial"/>
                  <w:bCs/>
                  <w:color w:val="000000"/>
                  <w:lang w:eastAsia="pl-PL"/>
                </w:rPr>
                <w:t>,</w:t>
              </w:r>
            </w:ins>
            <w:r w:rsidR="00A7366D" w:rsidRPr="00A7366D">
              <w:rPr>
                <w:rFonts w:ascii="Open Sans" w:hAnsi="Open Sans" w:cs="Arial"/>
                <w:bCs/>
                <w:color w:val="000000"/>
                <w:lang w:eastAsia="pl-PL"/>
              </w:rPr>
              <w:t xml:space="preserve"> czy wnioskodawca zaplanował bądź dysponuje strategią komunikacji projektu, w której w szczególności segmentuje grupy docelowe oraz określa rodzaje komunikatów kierowanych do poszczególnych grup. Przygotowana strategia komunikacji będzie podstawą w przygotowaniach wszystkich produktów realizowanego projektu. Strategia komunikacji określa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p>
          <w:p w14:paraId="5E584222" w14:textId="77777777" w:rsidR="00A7366D" w:rsidRDefault="00A7366D" w:rsidP="0017611A">
            <w:pPr>
              <w:shd w:val="clear" w:color="auto" w:fill="FFFFCC"/>
              <w:spacing w:after="0" w:line="240" w:lineRule="auto"/>
              <w:rPr>
                <w:rFonts w:ascii="Open Sans" w:hAnsi="Open Sans" w:cs="Arial"/>
                <w:bCs/>
                <w:color w:val="000000"/>
                <w:lang w:eastAsia="pl-PL"/>
              </w:rPr>
            </w:pPr>
          </w:p>
          <w:p w14:paraId="5DCCD819" w14:textId="2F134F42" w:rsidR="007F612F" w:rsidRDefault="004A72B7" w:rsidP="0017611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Do wniosku należy załączyć przygotowaną strategię komunikacji projektu lub koncepcję tej strategii.</w:t>
            </w:r>
          </w:p>
          <w:p w14:paraId="5002878C" w14:textId="31FCE5FF" w:rsidR="00A7366D" w:rsidRPr="004B38C6" w:rsidRDefault="00A7366D" w:rsidP="0017611A">
            <w:pPr>
              <w:shd w:val="clear" w:color="auto" w:fill="FFFFCC"/>
              <w:spacing w:after="0" w:line="240" w:lineRule="auto"/>
              <w:rPr>
                <w:rFonts w:ascii="Open Sans" w:hAnsi="Open Sans" w:cs="Open Sans"/>
                <w:bCs/>
              </w:rPr>
            </w:pPr>
          </w:p>
        </w:tc>
      </w:tr>
    </w:tbl>
    <w:p w14:paraId="101BF952" w14:textId="76BD05AC" w:rsidR="00743646" w:rsidRDefault="0017611A" w:rsidP="00894D7F">
      <w:pPr>
        <w:pStyle w:val="Nagwek1"/>
        <w:spacing w:before="360" w:after="120"/>
        <w:rPr>
          <w:rFonts w:ascii="Open Sans" w:hAnsi="Open Sans" w:cs="Open Sans"/>
          <w:sz w:val="22"/>
          <w:szCs w:val="22"/>
        </w:rPr>
      </w:pPr>
      <w:r w:rsidRPr="00F36324">
        <w:rPr>
          <w:rFonts w:ascii="Open Sans" w:hAnsi="Open Sans" w:cs="Open Sans"/>
          <w:sz w:val="22"/>
          <w:szCs w:val="22"/>
        </w:rPr>
        <w:t>3</w:t>
      </w:r>
      <w:r>
        <w:rPr>
          <w:rFonts w:ascii="Open Sans" w:hAnsi="Open Sans" w:cs="Open Sans"/>
          <w:sz w:val="22"/>
          <w:szCs w:val="22"/>
        </w:rPr>
        <w:t>.</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04BF421F" w14:textId="6201106F" w:rsidR="00C1324D" w:rsidRPr="00C1324D" w:rsidRDefault="00C1324D" w:rsidP="00C1324D">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1C40A6">
        <w:rPr>
          <w:rFonts w:ascii="Open Sans" w:hAnsi="Open Sans" w:cs="Open Sans"/>
          <w:bCs/>
          <w:color w:val="000000"/>
          <w:szCs w:val="24"/>
        </w:rPr>
        <w:t xml:space="preserve">czy i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46C10A82" w14:textId="77777777" w:rsidR="00AA4905" w:rsidRDefault="00AA4905" w:rsidP="00F17EA7">
      <w:pPr>
        <w:keepNext/>
        <w:spacing w:before="120" w:after="120" w:line="23" w:lineRule="atLeast"/>
        <w:outlineLvl w:val="0"/>
        <w:rPr>
          <w:rFonts w:ascii="Open Sans" w:eastAsia="Times New Roman" w:hAnsi="Open Sans" w:cs="Open Sans"/>
          <w:b/>
          <w:bCs/>
          <w:kern w:val="32"/>
        </w:rPr>
      </w:pPr>
      <w:bookmarkStart w:id="5" w:name="_Hlk157003022"/>
    </w:p>
    <w:p w14:paraId="7BD19561" w14:textId="5A8F4E70" w:rsidR="00F17EA7" w:rsidRPr="00F17EA7" w:rsidRDefault="00F17EA7" w:rsidP="00F17EA7">
      <w:pPr>
        <w:keepNext/>
        <w:spacing w:before="120" w:after="120" w:line="23" w:lineRule="atLeast"/>
        <w:outlineLvl w:val="0"/>
        <w:rPr>
          <w:rFonts w:ascii="Open Sans" w:eastAsia="Times New Roman" w:hAnsi="Open Sans" w:cs="Open Sans"/>
          <w:b/>
          <w:bCs/>
          <w:kern w:val="32"/>
        </w:rPr>
      </w:pPr>
      <w:r w:rsidRPr="00F36324">
        <w:rPr>
          <w:rFonts w:ascii="Open Sans" w:eastAsia="Times New Roman" w:hAnsi="Open Sans" w:cs="Open Sans"/>
          <w:b/>
          <w:bCs/>
          <w:kern w:val="32"/>
        </w:rPr>
        <w:t xml:space="preserve">4. </w:t>
      </w:r>
      <w:r w:rsidRPr="00F17EA7">
        <w:rPr>
          <w:rFonts w:ascii="Open Sans" w:eastAsia="Times New Roman" w:hAnsi="Open Sans" w:cs="Open Sans"/>
          <w:b/>
          <w:bCs/>
          <w:kern w:val="32"/>
        </w:rPr>
        <w:t xml:space="preserve">Doświadczenie i potencjał wnioskodawcy </w:t>
      </w:r>
    </w:p>
    <w:bookmarkEnd w:id="5"/>
    <w:p w14:paraId="21F90D85" w14:textId="2A5458BA" w:rsidR="00F17EA7" w:rsidRPr="00F17EA7" w:rsidRDefault="00F17EA7"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sidRPr="00F17EA7">
        <w:rPr>
          <w:rFonts w:ascii="Open Sans" w:hAnsi="Open Sans" w:cs="Arial"/>
          <w:bCs/>
          <w:color w:val="000000"/>
          <w:lang w:eastAsia="pl-PL"/>
        </w:rPr>
        <w:t>Należy opisać posiadane doświadczenie oraz potencjał ekspercki do realizacji projektów z dziedziny objętej wnioskiem</w:t>
      </w:r>
      <w:r w:rsidR="008311FF">
        <w:rPr>
          <w:rFonts w:ascii="Open Sans" w:hAnsi="Open Sans" w:cs="Arial"/>
          <w:bCs/>
          <w:color w:val="000000"/>
          <w:lang w:eastAsia="pl-PL"/>
        </w:rPr>
        <w:t>.</w:t>
      </w:r>
    </w:p>
    <w:p w14:paraId="6A8864E8" w14:textId="13452C35" w:rsidR="00F17EA7" w:rsidRPr="00F17EA7" w:rsidRDefault="00630755"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w:t>
      </w:r>
      <w:r w:rsidR="00F17EA7" w:rsidRPr="00F17EA7">
        <w:rPr>
          <w:rFonts w:ascii="Open Sans" w:hAnsi="Open Sans" w:cs="Arial"/>
          <w:bCs/>
          <w:color w:val="000000"/>
          <w:lang w:eastAsia="pl-PL"/>
        </w:rPr>
        <w:t>ależy wykazać projekty pozytywnie zakończone o</w:t>
      </w:r>
      <w:r w:rsidR="008311FF">
        <w:rPr>
          <w:rFonts w:ascii="Open Sans" w:hAnsi="Open Sans" w:cs="Arial"/>
          <w:bCs/>
          <w:color w:val="000000"/>
          <w:lang w:eastAsia="pl-PL"/>
        </w:rPr>
        <w:t xml:space="preserve">bejmujące działania edukacyjne lub informacyjne z zakresu ochrony </w:t>
      </w:r>
      <w:r w:rsidR="00FB3AAA">
        <w:rPr>
          <w:rFonts w:ascii="Open Sans" w:hAnsi="Open Sans" w:cs="Arial"/>
          <w:bCs/>
          <w:color w:val="000000"/>
          <w:lang w:eastAsia="pl-PL"/>
        </w:rPr>
        <w:t xml:space="preserve">środowiska, </w:t>
      </w:r>
      <w:r w:rsidR="00F17EA7" w:rsidRPr="00F17EA7">
        <w:rPr>
          <w:rFonts w:ascii="Open Sans" w:eastAsia="Times New Roman" w:hAnsi="Open Sans" w:cs="Arial"/>
          <w:bCs/>
          <w:color w:val="000000"/>
          <w:lang w:eastAsia="pl-PL"/>
        </w:rPr>
        <w:t xml:space="preserve">realizowane ze środków zewnętrznych </w:t>
      </w:r>
      <w:r w:rsidR="00A22493">
        <w:rPr>
          <w:rFonts w:ascii="Open Sans" w:eastAsia="Times New Roman" w:hAnsi="Open Sans" w:cs="Arial"/>
          <w:bCs/>
          <w:color w:val="000000"/>
          <w:lang w:eastAsia="pl-PL"/>
        </w:rPr>
        <w:t xml:space="preserve">o wartości co najmniej 100 tys. zł </w:t>
      </w:r>
      <w:r w:rsidR="00F17EA7" w:rsidRPr="00F17EA7">
        <w:rPr>
          <w:rFonts w:ascii="Open Sans" w:eastAsia="Times New Roman" w:hAnsi="Open Sans" w:cs="Arial"/>
          <w:bCs/>
          <w:color w:val="000000"/>
          <w:lang w:eastAsia="pl-PL"/>
        </w:rPr>
        <w:t xml:space="preserve">kosztu całkowitego oraz </w:t>
      </w:r>
      <w:r w:rsidR="00F17EA7" w:rsidRPr="00F17EA7">
        <w:rPr>
          <w:rFonts w:ascii="Open Sans" w:hAnsi="Open Sans" w:cs="Arial"/>
          <w:bCs/>
          <w:color w:val="000000"/>
          <w:lang w:eastAsia="pl-PL"/>
        </w:rPr>
        <w:t xml:space="preserve">wykazać dysponowanie co najmniej jednym ekspertem </w:t>
      </w:r>
      <w:r w:rsidR="00FB3AAA">
        <w:rPr>
          <w:rFonts w:ascii="Open Sans" w:hAnsi="Open Sans" w:cs="Arial"/>
          <w:bCs/>
          <w:color w:val="000000"/>
          <w:lang w:eastAsia="pl-PL"/>
        </w:rPr>
        <w:t xml:space="preserve">merytorycznym, który jest lub będzie </w:t>
      </w:r>
      <w:r w:rsidR="00FB3AAA" w:rsidRPr="00FB3AAA">
        <w:rPr>
          <w:rFonts w:ascii="Open Sans" w:hAnsi="Open Sans" w:cs="Arial"/>
          <w:bCs/>
          <w:color w:val="000000"/>
          <w:lang w:eastAsia="pl-PL"/>
        </w:rPr>
        <w:t>zatrudniony/ zakontraktowany przez wnioskodawcę/beneficjenta i posiada wykształcenie kierunkowe oraz doświadczenie zawodowe w realizacji projektów z dziedziny objętej wnioskiem (</w:t>
      </w:r>
      <w:r w:rsidR="00FB3AAA">
        <w:rPr>
          <w:rFonts w:ascii="Open Sans" w:hAnsi="Open Sans" w:cs="Arial"/>
          <w:bCs/>
          <w:color w:val="000000"/>
          <w:lang w:eastAsia="pl-PL"/>
        </w:rPr>
        <w:t xml:space="preserve">do wniosku należy </w:t>
      </w:r>
      <w:r w:rsidR="00FB3AAA" w:rsidRPr="00FB3AAA">
        <w:rPr>
          <w:rFonts w:ascii="Open Sans" w:hAnsi="Open Sans" w:cs="Arial"/>
          <w:bCs/>
          <w:color w:val="000000"/>
          <w:lang w:eastAsia="pl-PL"/>
        </w:rPr>
        <w:t>dołącz</w:t>
      </w:r>
      <w:r w:rsidR="00FB3AAA">
        <w:rPr>
          <w:rFonts w:ascii="Open Sans" w:hAnsi="Open Sans" w:cs="Arial"/>
          <w:bCs/>
          <w:color w:val="000000"/>
          <w:lang w:eastAsia="pl-PL"/>
        </w:rPr>
        <w:t>yć</w:t>
      </w:r>
      <w:r w:rsidR="00FB3AAA" w:rsidRPr="00FB3AAA">
        <w:rPr>
          <w:rFonts w:ascii="Open Sans" w:hAnsi="Open Sans" w:cs="Arial"/>
          <w:bCs/>
          <w:color w:val="000000"/>
          <w:lang w:eastAsia="pl-PL"/>
        </w:rPr>
        <w:t xml:space="preserve"> zgodę planowanego eksperta zewnętrznego</w:t>
      </w:r>
      <w:r w:rsidR="00D67433">
        <w:rPr>
          <w:rFonts w:ascii="Open Sans" w:hAnsi="Open Sans" w:cs="Arial"/>
          <w:bCs/>
          <w:color w:val="000000"/>
          <w:lang w:eastAsia="pl-PL"/>
        </w:rPr>
        <w:t>, określając</w:t>
      </w:r>
      <w:r w:rsidR="00BB4E68">
        <w:rPr>
          <w:rFonts w:ascii="Open Sans" w:hAnsi="Open Sans" w:cs="Arial"/>
          <w:bCs/>
          <w:color w:val="000000"/>
          <w:lang w:eastAsia="pl-PL"/>
        </w:rPr>
        <w:t>ą</w:t>
      </w:r>
      <w:r w:rsidR="00D67433">
        <w:rPr>
          <w:rFonts w:ascii="Open Sans" w:hAnsi="Open Sans" w:cs="Arial"/>
          <w:bCs/>
          <w:color w:val="000000"/>
          <w:lang w:eastAsia="pl-PL"/>
        </w:rPr>
        <w:t xml:space="preserve"> </w:t>
      </w:r>
      <w:r w:rsidR="000742C7">
        <w:rPr>
          <w:rFonts w:ascii="Open Sans" w:hAnsi="Open Sans" w:cs="Arial"/>
          <w:bCs/>
          <w:color w:val="000000"/>
          <w:lang w:eastAsia="pl-PL"/>
        </w:rPr>
        <w:t xml:space="preserve">zakres </w:t>
      </w:r>
      <w:r w:rsidR="00ED2310">
        <w:rPr>
          <w:rFonts w:ascii="Open Sans" w:hAnsi="Open Sans" w:cs="Arial"/>
          <w:bCs/>
          <w:color w:val="000000"/>
          <w:lang w:eastAsia="pl-PL"/>
        </w:rPr>
        <w:t>współpracy</w:t>
      </w:r>
      <w:r w:rsidR="00FB3AAA" w:rsidRPr="00FB3AAA">
        <w:rPr>
          <w:rFonts w:ascii="Open Sans" w:hAnsi="Open Sans" w:cs="Arial"/>
          <w:bCs/>
          <w:color w:val="000000"/>
          <w:lang w:eastAsia="pl-PL"/>
        </w:rPr>
        <w:t>).</w:t>
      </w:r>
    </w:p>
    <w:p w14:paraId="14A103F4" w14:textId="77777777" w:rsidR="00F17EA7" w:rsidRDefault="00F17EA7" w:rsidP="00894D7F">
      <w:pPr>
        <w:pStyle w:val="Nagwek1"/>
        <w:spacing w:before="360" w:after="120"/>
        <w:rPr>
          <w:rFonts w:ascii="Open Sans" w:hAnsi="Open Sans" w:cs="Open Sans"/>
          <w:sz w:val="22"/>
          <w:szCs w:val="22"/>
        </w:rPr>
      </w:pPr>
    </w:p>
    <w:p w14:paraId="53C2CCEA" w14:textId="34751BE3" w:rsidR="00DD2DB1" w:rsidRPr="00F17EA7" w:rsidRDefault="00DD2DB1" w:rsidP="00DD2DB1">
      <w:pPr>
        <w:keepNext/>
        <w:spacing w:before="120" w:after="120" w:line="23" w:lineRule="atLeast"/>
        <w:outlineLvl w:val="0"/>
        <w:rPr>
          <w:rFonts w:ascii="Open Sans" w:eastAsia="Times New Roman" w:hAnsi="Open Sans" w:cs="Open Sans"/>
          <w:b/>
          <w:bCs/>
          <w:kern w:val="32"/>
        </w:rPr>
      </w:pPr>
      <w:r w:rsidRPr="00F36324">
        <w:rPr>
          <w:rFonts w:ascii="Open Sans" w:eastAsia="Times New Roman" w:hAnsi="Open Sans" w:cs="Open Sans"/>
          <w:b/>
          <w:bCs/>
          <w:kern w:val="32"/>
        </w:rPr>
        <w:t>5</w:t>
      </w:r>
      <w:r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w:t>
      </w:r>
      <w:r w:rsidR="00341B68">
        <w:rPr>
          <w:rFonts w:ascii="Open Sans" w:eastAsia="Times New Roman" w:hAnsi="Open Sans" w:cs="Open Sans"/>
          <w:b/>
          <w:bCs/>
          <w:kern w:val="32"/>
        </w:rPr>
        <w:t xml:space="preserve"> celami dokumentów </w:t>
      </w:r>
      <w:r w:rsidR="00F93299">
        <w:rPr>
          <w:rFonts w:ascii="Open Sans" w:eastAsia="Times New Roman" w:hAnsi="Open Sans" w:cs="Open Sans"/>
          <w:b/>
          <w:bCs/>
          <w:kern w:val="32"/>
        </w:rPr>
        <w:t>strategi</w:t>
      </w:r>
      <w:r w:rsidR="00341B68">
        <w:rPr>
          <w:rFonts w:ascii="Open Sans" w:eastAsia="Times New Roman" w:hAnsi="Open Sans" w:cs="Open Sans"/>
          <w:b/>
          <w:bCs/>
          <w:kern w:val="32"/>
        </w:rPr>
        <w:t>cznych UE, krajowych oraz lokalnych.</w:t>
      </w:r>
    </w:p>
    <w:p w14:paraId="01206692" w14:textId="507B965C" w:rsidR="00D62D08" w:rsidRPr="00F17EA7" w:rsidRDefault="00D62D08"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17EA7">
        <w:rPr>
          <w:rFonts w:ascii="Open Sans" w:hAnsi="Open Sans" w:cs="Arial"/>
          <w:bCs/>
          <w:color w:val="000000"/>
          <w:lang w:eastAsia="pl-PL"/>
        </w:rPr>
        <w:t xml:space="preserve">Należy opisać </w:t>
      </w:r>
      <w:r w:rsidR="00341B68">
        <w:rPr>
          <w:rFonts w:ascii="Open Sans" w:hAnsi="Open Sans" w:cs="Arial"/>
          <w:bCs/>
          <w:color w:val="000000"/>
          <w:lang w:eastAsia="pl-PL"/>
        </w:rPr>
        <w:t xml:space="preserve">cel realizacji projektu w świetle dokumentów strategicznych UE, krajowych i lokalnych </w:t>
      </w:r>
      <w:r w:rsidR="00626438">
        <w:rPr>
          <w:rFonts w:ascii="Open Sans" w:hAnsi="Open Sans" w:cs="Arial"/>
          <w:bCs/>
          <w:color w:val="000000"/>
          <w:lang w:eastAsia="pl-PL"/>
        </w:rPr>
        <w:t xml:space="preserve">w </w:t>
      </w:r>
      <w:r w:rsidR="00626438" w:rsidRPr="00626438">
        <w:rPr>
          <w:rFonts w:ascii="Open Sans" w:hAnsi="Open Sans" w:cs="Arial"/>
          <w:bCs/>
          <w:color w:val="000000"/>
          <w:lang w:eastAsia="pl-PL"/>
        </w:rPr>
        <w:t>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p>
    <w:p w14:paraId="196F6E0F" w14:textId="36F08639" w:rsidR="00F17EA7" w:rsidRDefault="001C7601" w:rsidP="00894D7F">
      <w:pPr>
        <w:pStyle w:val="Nagwek1"/>
        <w:spacing w:before="360" w:after="120"/>
        <w:rPr>
          <w:rFonts w:ascii="Open Sans" w:hAnsi="Open Sans" w:cs="Open Sans"/>
          <w:sz w:val="22"/>
          <w:szCs w:val="22"/>
        </w:rPr>
      </w:pPr>
      <w:r w:rsidRPr="00F36324">
        <w:rPr>
          <w:rFonts w:ascii="Open Sans" w:hAnsi="Open Sans" w:cs="Open Sans"/>
          <w:sz w:val="22"/>
          <w:szCs w:val="22"/>
        </w:rPr>
        <w:t>6</w:t>
      </w:r>
      <w:r>
        <w:rPr>
          <w:rFonts w:ascii="Open Sans" w:hAnsi="Open Sans" w:cs="Open Sans"/>
          <w:sz w:val="22"/>
          <w:szCs w:val="22"/>
        </w:rPr>
        <w:t>. Czynniki ryzyka związane z realizacją projektu</w:t>
      </w:r>
    </w:p>
    <w:p w14:paraId="39D11908" w14:textId="66490812" w:rsidR="003447CE" w:rsidRPr="003447CE" w:rsidRDefault="003447CE" w:rsidP="003447CE">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3447CE">
        <w:rPr>
          <w:rFonts w:ascii="Open Sans" w:hAnsi="Open Sans" w:cs="Arial"/>
          <w:bCs/>
          <w:color w:val="000000"/>
          <w:lang w:eastAsia="pl-PL"/>
        </w:rPr>
        <w:t xml:space="preserve">Należy wskazać (w tabeli) </w:t>
      </w:r>
      <w:r w:rsidR="00EC53B1">
        <w:rPr>
          <w:rFonts w:ascii="Open Sans" w:hAnsi="Open Sans" w:cs="Arial"/>
          <w:bCs/>
          <w:color w:val="000000"/>
          <w:lang w:eastAsia="pl-PL"/>
        </w:rPr>
        <w:t>czynniki ryzyka</w:t>
      </w:r>
      <w:r w:rsidRPr="003447CE">
        <w:rPr>
          <w:rFonts w:ascii="Open Sans" w:hAnsi="Open Sans" w:cs="Arial"/>
          <w:bCs/>
          <w:color w:val="000000"/>
          <w:lang w:eastAsia="pl-PL"/>
        </w:rPr>
        <w:t>, zagrożenia oraz  tzw. wąskie gardła, które mogą spowodować opóźnienia w realizacji projektu lub trudności w osiągnięciu efektów założonych w projekcie</w:t>
      </w:r>
      <w:r w:rsidR="00317D64">
        <w:rPr>
          <w:rFonts w:ascii="Open Sans" w:hAnsi="Open Sans" w:cs="Arial"/>
          <w:bCs/>
          <w:color w:val="000000"/>
          <w:lang w:eastAsia="pl-PL"/>
        </w:rPr>
        <w:t>, a także opisać sposoby przeciwdziałania ryzykom</w:t>
      </w:r>
      <w:r w:rsidR="00362254">
        <w:rPr>
          <w:rFonts w:ascii="Open Sans" w:hAnsi="Open Sans" w:cs="Arial"/>
          <w:bCs/>
          <w:color w:val="000000"/>
          <w:lang w:eastAsia="pl-PL"/>
        </w:rPr>
        <w:t>.</w:t>
      </w:r>
    </w:p>
    <w:p w14:paraId="41ADCB2F" w14:textId="77777777" w:rsidR="003447CE" w:rsidRPr="003447CE" w:rsidRDefault="003447CE" w:rsidP="00344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1603"/>
        <w:gridCol w:w="1306"/>
        <w:gridCol w:w="2471"/>
        <w:gridCol w:w="1351"/>
        <w:gridCol w:w="1805"/>
      </w:tblGrid>
      <w:tr w:rsidR="00362254" w:rsidRPr="00362254" w14:paraId="39813148" w14:textId="77777777" w:rsidTr="00140053">
        <w:tc>
          <w:tcPr>
            <w:tcW w:w="495" w:type="dxa"/>
          </w:tcPr>
          <w:p w14:paraId="69915C11"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Lp.</w:t>
            </w:r>
          </w:p>
        </w:tc>
        <w:tc>
          <w:tcPr>
            <w:tcW w:w="1984" w:type="dxa"/>
          </w:tcPr>
          <w:p w14:paraId="0885FA68" w14:textId="1CFBD6D0" w:rsidR="00362254" w:rsidRPr="00362254" w:rsidRDefault="00362254" w:rsidP="00362254">
            <w:pPr>
              <w:spacing w:before="120" w:after="120" w:line="23" w:lineRule="atLeast"/>
              <w:rPr>
                <w:rFonts w:ascii="Open Sans" w:eastAsia="Times New Roman" w:hAnsi="Open Sans" w:cs="Open Sans"/>
                <w:bCs/>
                <w:color w:val="000000"/>
                <w:lang w:eastAsia="pl-PL"/>
              </w:rPr>
            </w:pPr>
            <w:r>
              <w:rPr>
                <w:rFonts w:ascii="Open Sans" w:eastAsia="Times New Roman" w:hAnsi="Open Sans" w:cs="Open Sans"/>
                <w:bCs/>
                <w:color w:val="000000"/>
                <w:lang w:eastAsia="pl-PL"/>
              </w:rPr>
              <w:t>Czynnik ryzyka</w:t>
            </w:r>
          </w:p>
        </w:tc>
        <w:tc>
          <w:tcPr>
            <w:tcW w:w="1495" w:type="dxa"/>
          </w:tcPr>
          <w:p w14:paraId="16E40F6C"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Numer zadania</w:t>
            </w:r>
          </w:p>
        </w:tc>
        <w:tc>
          <w:tcPr>
            <w:tcW w:w="2129" w:type="dxa"/>
          </w:tcPr>
          <w:p w14:paraId="46305915"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Prawdopodobieństwo wystąpienia (niskie, średnie, wysokie)</w:t>
            </w:r>
          </w:p>
        </w:tc>
        <w:tc>
          <w:tcPr>
            <w:tcW w:w="1232" w:type="dxa"/>
          </w:tcPr>
          <w:p w14:paraId="47D652F8" w14:textId="251FE992"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 xml:space="preserve">Wpływ na osiągnięcie </w:t>
            </w:r>
            <w:r>
              <w:rPr>
                <w:rFonts w:ascii="Open Sans" w:eastAsia="Times New Roman" w:hAnsi="Open Sans" w:cs="Open Sans"/>
                <w:bCs/>
                <w:color w:val="000000"/>
                <w:lang w:eastAsia="pl-PL"/>
              </w:rPr>
              <w:t>efektu</w:t>
            </w:r>
            <w:r w:rsidRPr="00362254">
              <w:rPr>
                <w:rFonts w:ascii="Open Sans" w:eastAsia="Times New Roman" w:hAnsi="Open Sans" w:cs="Open Sans"/>
                <w:bCs/>
                <w:color w:val="000000"/>
                <w:lang w:eastAsia="pl-PL"/>
              </w:rPr>
              <w:t xml:space="preserve"> (niewielki, średni, duży)</w:t>
            </w:r>
          </w:p>
        </w:tc>
        <w:tc>
          <w:tcPr>
            <w:tcW w:w="1951" w:type="dxa"/>
          </w:tcPr>
          <w:p w14:paraId="0439D3DB" w14:textId="6C375C16" w:rsidR="00362254" w:rsidRPr="00362254" w:rsidRDefault="004F339D"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Sposoby zapobiegania lub minimalizacji ryzyka</w:t>
            </w:r>
          </w:p>
        </w:tc>
      </w:tr>
    </w:tbl>
    <w:p w14:paraId="307CDE0B" w14:textId="1626D2EF" w:rsidR="00743646" w:rsidRDefault="00193BA2" w:rsidP="00894D7F">
      <w:pPr>
        <w:pStyle w:val="Nagwek1"/>
        <w:spacing w:before="360" w:after="120"/>
        <w:rPr>
          <w:rFonts w:ascii="Open Sans" w:hAnsi="Open Sans" w:cs="Open Sans"/>
          <w:sz w:val="22"/>
          <w:szCs w:val="22"/>
        </w:rPr>
      </w:pPr>
      <w:bookmarkStart w:id="6" w:name="_Hlk157007967"/>
      <w:r>
        <w:rPr>
          <w:rFonts w:ascii="Open Sans" w:hAnsi="Open Sans" w:cs="Open Sans"/>
          <w:sz w:val="22"/>
          <w:szCs w:val="22"/>
        </w:rPr>
        <w:lastRenderedPageBreak/>
        <w:t>7.</w:t>
      </w:r>
      <w:r w:rsidR="00743646" w:rsidRPr="004B38C6">
        <w:rPr>
          <w:rFonts w:ascii="Open Sans" w:hAnsi="Open Sans" w:cs="Open Sans"/>
          <w:sz w:val="22"/>
          <w:szCs w:val="22"/>
        </w:rPr>
        <w:t xml:space="preserve"> </w:t>
      </w:r>
      <w:r>
        <w:rPr>
          <w:rFonts w:ascii="Open Sans" w:hAnsi="Open Sans" w:cs="Open Sans"/>
          <w:sz w:val="22"/>
          <w:szCs w:val="22"/>
        </w:rPr>
        <w:t>Promowanie współpracy międzysektorowej w ramach projektu</w:t>
      </w:r>
    </w:p>
    <w:p w14:paraId="1DDB67E0" w14:textId="659B7E0A" w:rsidR="00A9782C" w:rsidRPr="00A9782C" w:rsidRDefault="00165E11"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bookmarkStart w:id="7" w:name="_Hlk157009277"/>
      <w:bookmarkEnd w:id="6"/>
      <w:r>
        <w:rPr>
          <w:rFonts w:ascii="Open Sans" w:hAnsi="Open Sans" w:cs="Arial"/>
          <w:bCs/>
          <w:color w:val="000000"/>
          <w:lang w:eastAsia="pl-PL"/>
        </w:rPr>
        <w:t xml:space="preserve">Należy wykazać </w:t>
      </w:r>
      <w:r w:rsidRPr="00E04AEF">
        <w:rPr>
          <w:rFonts w:ascii="Open Sans" w:hAnsi="Open Sans" w:cs="Arial"/>
          <w:bCs/>
          <w:color w:val="000000"/>
          <w:lang w:eastAsia="pl-PL"/>
        </w:rPr>
        <w:t xml:space="preserve">czy projekt przyczynia się do kooperacji i integracji działań różnych podmiotów, które będą zaangażowane w realizację projektu (np. instytucje rządowe, samorządowe, sektor gospodarczy, organizacje pozarządowe, instytucje naukowe). </w:t>
      </w:r>
      <w:r w:rsidR="008A0BD6" w:rsidRPr="008A0BD6">
        <w:rPr>
          <w:rFonts w:ascii="Open Sans" w:hAnsi="Open Sans" w:cs="Arial"/>
          <w:bCs/>
          <w:color w:val="000000"/>
          <w:lang w:eastAsia="pl-PL"/>
        </w:rPr>
        <w:t xml:space="preserve">Jeśli </w:t>
      </w:r>
      <w:r w:rsidR="00E8455E">
        <w:rPr>
          <w:rFonts w:ascii="Open Sans" w:hAnsi="Open Sans" w:cs="Arial"/>
          <w:bCs/>
          <w:color w:val="000000"/>
          <w:lang w:eastAsia="pl-PL"/>
        </w:rPr>
        <w:t>projekt przyczynia się integracji/kooperacji działań różnych sektorów</w:t>
      </w:r>
      <w:r w:rsidR="008A0BD6" w:rsidRPr="008A0BD6">
        <w:rPr>
          <w:rFonts w:ascii="Open Sans" w:hAnsi="Open Sans" w:cs="Arial"/>
          <w:bCs/>
          <w:color w:val="000000"/>
          <w:lang w:eastAsia="pl-PL"/>
        </w:rPr>
        <w:t>, należy precyzyjnie wskazać konkretne sektory</w:t>
      </w:r>
      <w:r w:rsidR="008A0BD6">
        <w:rPr>
          <w:rFonts w:ascii="Open Sans" w:hAnsi="Open Sans" w:cs="Arial"/>
          <w:bCs/>
          <w:color w:val="000000"/>
          <w:lang w:eastAsia="pl-PL"/>
        </w:rPr>
        <w:t xml:space="preserve"> i</w:t>
      </w:r>
      <w:r w:rsidR="008A0BD6" w:rsidRPr="008A0BD6">
        <w:rPr>
          <w:rFonts w:ascii="Open Sans" w:hAnsi="Open Sans" w:cs="Arial"/>
          <w:bCs/>
          <w:color w:val="000000"/>
          <w:lang w:eastAsia="pl-PL"/>
        </w:rPr>
        <w:t xml:space="preserve"> opisać na czym polegają działania integrujące.</w:t>
      </w:r>
      <w:r>
        <w:rPr>
          <w:rFonts w:ascii="Open Sans" w:hAnsi="Open Sans" w:cs="Arial"/>
          <w:bCs/>
          <w:color w:val="000000"/>
          <w:lang w:eastAsia="pl-PL"/>
        </w:rPr>
        <w:t xml:space="preserve"> </w:t>
      </w:r>
    </w:p>
    <w:p w14:paraId="2671C13F" w14:textId="471FC5B9" w:rsidR="00AA4905" w:rsidRDefault="00AA4905" w:rsidP="00AA4905">
      <w:pPr>
        <w:pStyle w:val="Nagwek1"/>
        <w:spacing w:before="360" w:after="120"/>
        <w:rPr>
          <w:rFonts w:ascii="Open Sans" w:hAnsi="Open Sans" w:cs="Open Sans"/>
          <w:sz w:val="22"/>
          <w:szCs w:val="22"/>
        </w:rPr>
      </w:pPr>
      <w:bookmarkStart w:id="8" w:name="_Hlk157008926"/>
      <w:bookmarkEnd w:id="7"/>
      <w:r w:rsidRPr="00F36324">
        <w:rPr>
          <w:rFonts w:ascii="Open Sans" w:hAnsi="Open Sans" w:cs="Open Sans"/>
          <w:sz w:val="22"/>
          <w:szCs w:val="22"/>
        </w:rPr>
        <w:t>8.</w:t>
      </w:r>
      <w:r w:rsidRPr="004B38C6">
        <w:rPr>
          <w:rFonts w:ascii="Open Sans" w:hAnsi="Open Sans" w:cs="Open Sans"/>
          <w:sz w:val="22"/>
          <w:szCs w:val="22"/>
        </w:rPr>
        <w:t xml:space="preserve"> </w:t>
      </w:r>
      <w:r>
        <w:rPr>
          <w:rFonts w:ascii="Open Sans" w:hAnsi="Open Sans" w:cs="Open Sans"/>
          <w:sz w:val="22"/>
          <w:szCs w:val="22"/>
        </w:rPr>
        <w:t>Realność osiągnięcia oczekiwanych efektów projektu</w:t>
      </w:r>
    </w:p>
    <w:p w14:paraId="3F34F4BA"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Cs/>
          <w:color w:val="000000"/>
          <w:lang w:eastAsia="pl-PL"/>
        </w:rPr>
      </w:pPr>
      <w:bookmarkStart w:id="9" w:name="_Hlk157008994"/>
      <w:bookmarkEnd w:id="8"/>
      <w:r w:rsidRPr="00AA4905">
        <w:rPr>
          <w:rFonts w:ascii="Open Sans" w:hAnsi="Open Sans" w:cs="Arial"/>
          <w:bCs/>
          <w:color w:val="000000"/>
          <w:lang w:eastAsia="pl-PL"/>
        </w:rPr>
        <w:t xml:space="preserve">Należy podać wartości docelowe wszystkich wskaźników projektu </w:t>
      </w:r>
      <w:r w:rsidRPr="00AA4905">
        <w:rPr>
          <w:rFonts w:ascii="Open Sans" w:hAnsi="Open Sans" w:cs="Arial"/>
          <w:b/>
          <w:bCs/>
          <w:color w:val="000000"/>
          <w:lang w:eastAsia="pl-PL"/>
        </w:rPr>
        <w:t xml:space="preserve">(wskaźników produktu oraz rezultatu)  </w:t>
      </w:r>
      <w:r w:rsidRPr="00AA4905">
        <w:rPr>
          <w:rFonts w:ascii="Open Sans" w:hAnsi="Open Sans" w:cs="Arial"/>
          <w:bCs/>
          <w:color w:val="000000"/>
          <w:lang w:eastAsia="pl-PL"/>
        </w:rPr>
        <w:t>zadeklarowanych we wniosku o dofinansowanie oraz wskazać (dla każdego wskaźnika oddzielnie):</w:t>
      </w:r>
    </w:p>
    <w:p w14:paraId="6D9D5F81"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1) założenia i obliczenia, na podstawie, których została określona wartość docelowa wskaźników,</w:t>
      </w:r>
    </w:p>
    <w:p w14:paraId="0FA30897" w14:textId="5255EEC8" w:rsidR="003B79C9" w:rsidRPr="003B79C9" w:rsidRDefault="00AA4905" w:rsidP="003B79C9">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2) sposób weryfikacji osiągnięcia zaplanowanej wartości docelowej wskaźników</w:t>
      </w:r>
      <w:r>
        <w:rPr>
          <w:rFonts w:ascii="Open Sans" w:hAnsi="Open Sans" w:cs="Arial"/>
          <w:bCs/>
          <w:color w:val="000000"/>
          <w:lang w:eastAsia="pl-PL"/>
        </w:rPr>
        <w:t>, warunki ich osiągnięcia i utrzymania po zakończeniu realizacji projektu.</w:t>
      </w:r>
    </w:p>
    <w:p w14:paraId="7C8D4325" w14:textId="1C49ACA1" w:rsidR="003B79C9" w:rsidRDefault="00EC6ABC" w:rsidP="003B79C9">
      <w:pPr>
        <w:pStyle w:val="Nagwek1"/>
        <w:spacing w:before="360" w:after="120"/>
        <w:rPr>
          <w:rFonts w:ascii="Open Sans" w:hAnsi="Open Sans" w:cs="Open Sans"/>
          <w:sz w:val="22"/>
          <w:szCs w:val="22"/>
        </w:rPr>
      </w:pPr>
      <w:bookmarkStart w:id="10" w:name="_Hlk157010132"/>
      <w:bookmarkEnd w:id="9"/>
      <w:r w:rsidRPr="00F36324">
        <w:rPr>
          <w:rFonts w:ascii="Open Sans" w:hAnsi="Open Sans" w:cs="Open Sans"/>
          <w:sz w:val="22"/>
          <w:szCs w:val="22"/>
        </w:rPr>
        <w:t>9</w:t>
      </w:r>
      <w:r w:rsidR="003B79C9">
        <w:rPr>
          <w:rFonts w:ascii="Open Sans" w:hAnsi="Open Sans" w:cs="Open Sans"/>
          <w:sz w:val="22"/>
          <w:szCs w:val="22"/>
        </w:rPr>
        <w:t>.</w:t>
      </w:r>
      <w:r w:rsidR="003B79C9" w:rsidRPr="004B38C6">
        <w:rPr>
          <w:rFonts w:ascii="Open Sans" w:hAnsi="Open Sans" w:cs="Open Sans"/>
          <w:sz w:val="22"/>
          <w:szCs w:val="22"/>
        </w:rPr>
        <w:t xml:space="preserve"> </w:t>
      </w:r>
      <w:r>
        <w:rPr>
          <w:rFonts w:ascii="Open Sans" w:hAnsi="Open Sans" w:cs="Open Sans"/>
          <w:sz w:val="22"/>
          <w:szCs w:val="22"/>
        </w:rPr>
        <w:t>Stosowanie działań minimalizujących wpływ projektu na klimat, środowisko i wykorzystanie zasobów</w:t>
      </w:r>
    </w:p>
    <w:bookmarkEnd w:id="10"/>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5B47845F" w14:textId="15A9881A"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 xml:space="preserve">. SPEŁNIENIE KRYTERIÓW HORYZONTALNYCH W PROJEKCIE: </w:t>
      </w:r>
    </w:p>
    <w:p w14:paraId="61AE1570" w14:textId="0D956984" w:rsidR="002E494A" w:rsidRPr="002E494A" w:rsidRDefault="002E494A" w:rsidP="002E494A">
      <w:pPr>
        <w:keepNext/>
        <w:spacing w:before="240" w:after="60"/>
        <w:outlineLvl w:val="0"/>
        <w:rPr>
          <w:rFonts w:eastAsia="Times New Roman"/>
          <w:b/>
          <w:bCs/>
          <w:kern w:val="32"/>
          <w:sz w:val="24"/>
          <w:szCs w:val="20"/>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lastRenderedPageBreak/>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62489218"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 administracyjnych?</w:t>
      </w:r>
    </w:p>
    <w:p w14:paraId="15199CC8" w14:textId="1AF46B9F"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2BC3C923"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2E494A">
        <w:rPr>
          <w:rFonts w:ascii="Open Sans" w:hAnsi="Open Sans" w:cs="Arial"/>
          <w:bCs/>
          <w:color w:val="000000"/>
          <w:lang w:eastAsia="pl-PL"/>
        </w:rPr>
        <w:t>Bio</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Agri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Hazards</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Nutri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Ship</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Safe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Secure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Culture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Tourism</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Health</w:t>
      </w:r>
      <w:proofErr w:type="spellEnd"/>
      <w:r w:rsidRPr="002E494A">
        <w:rPr>
          <w:rFonts w:ascii="Open Sans" w:hAnsi="Open Sans" w:cs="Arial"/>
          <w:bCs/>
          <w:color w:val="000000"/>
          <w:lang w:eastAsia="pl-PL"/>
        </w:rPr>
        <w:t xml:space="preserve">? </w:t>
      </w:r>
    </w:p>
    <w:p w14:paraId="7ECA491C" w14:textId="5987B313"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.3. Projekt przewiduje elementy związane ze współpracą z partnerami z innych państw</w:t>
      </w:r>
    </w:p>
    <w:p w14:paraId="3163AB2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3EEBBF6D"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4ECCFF3C"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lastRenderedPageBreak/>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285AEF35"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28400B6C" w:rsidR="002E494A" w:rsidRPr="002E494A" w:rsidRDefault="00F634AA" w:rsidP="002E494A">
      <w:pPr>
        <w:spacing w:before="240" w:after="60"/>
        <w:rPr>
          <w:rFonts w:cs="Arial"/>
          <w:b/>
        </w:rPr>
      </w:pPr>
      <w:r>
        <w:rPr>
          <w:rFonts w:ascii="Open Sans" w:eastAsia="Times New Roman" w:hAnsi="Open Sans" w:cs="Open Sans"/>
          <w:b/>
          <w:bCs/>
          <w:kern w:val="32"/>
        </w:rPr>
        <w:t>1</w:t>
      </w:r>
      <w:r w:rsidR="00C40444">
        <w:rPr>
          <w:rFonts w:ascii="Open Sans" w:eastAsia="Times New Roman" w:hAnsi="Open Sans" w:cs="Open Sans"/>
          <w:b/>
          <w:bCs/>
          <w:kern w:val="32"/>
        </w:rPr>
        <w:t>0</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582097B1"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finansowany również z innych źródeł finansowania niż fundusze UE w wymiarze wyższym niż minimalny wkład własny wnioskodawcy?</w:t>
      </w:r>
    </w:p>
    <w:p w14:paraId="1391CF2C" w14:textId="39A651C7"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w:t>
      </w:r>
      <w:r w:rsidRPr="002E494A">
        <w:rPr>
          <w:rFonts w:ascii="Open Sans" w:hAnsi="Open Sans" w:cs="Arial"/>
          <w:bCs/>
          <w:color w:val="000000"/>
          <w:lang w:eastAsia="pl-PL"/>
        </w:rPr>
        <w:lastRenderedPageBreak/>
        <w:t xml:space="preserve">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com(2021)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4B604051"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w:t>
      </w:r>
      <w:r w:rsidR="00C40444">
        <w:rPr>
          <w:rFonts w:ascii="Open Sans" w:eastAsia="Times New Roman" w:hAnsi="Open Sans" w:cs="Open Sans"/>
          <w:b/>
          <w:bCs/>
          <w:kern w:val="32"/>
        </w:rPr>
        <w:t>0</w:t>
      </w:r>
      <w:r w:rsidR="002E494A" w:rsidRPr="002E494A">
        <w:rPr>
          <w:rFonts w:ascii="Open Sans" w:eastAsia="Times New Roman" w:hAnsi="Open Sans" w:cs="Open Sans"/>
          <w:b/>
          <w:bCs/>
          <w:kern w:val="32"/>
        </w:rPr>
        <w:t>.9. Partnerstwo międzysektorowe</w:t>
      </w:r>
    </w:p>
    <w:p w14:paraId="203AE27C" w14:textId="77777777" w:rsidR="00522E1E"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071C818C" w14:textId="0E0F6825" w:rsid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21E1AB38" w14:textId="38B9ED35" w:rsidR="0002292C" w:rsidRDefault="0002292C" w:rsidP="008A0BD6"/>
    <w:p w14:paraId="79BDEA0C" w14:textId="26E7273D" w:rsidR="00FF77CF" w:rsidRPr="004B38C6" w:rsidRDefault="00591E98" w:rsidP="00894D7F">
      <w:pPr>
        <w:spacing w:before="480"/>
        <w:rPr>
          <w:rFonts w:ascii="Open Sans" w:hAnsi="Open Sans" w:cs="Open Sans"/>
          <w:b/>
        </w:rPr>
      </w:pPr>
      <w:r>
        <w:rPr>
          <w:rFonts w:ascii="Open Sans" w:hAnsi="Open Sans" w:cs="Open Sans"/>
          <w:b/>
        </w:rPr>
        <w:t>1</w:t>
      </w:r>
      <w:r w:rsidR="00C40444">
        <w:rPr>
          <w:rFonts w:ascii="Open Sans" w:hAnsi="Open Sans" w:cs="Open Sans"/>
          <w:b/>
        </w:rPr>
        <w:t>1</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3A5FFCB1" w14:textId="7F71946A" w:rsidR="00A55DF0" w:rsidRPr="004B38C6" w:rsidRDefault="00591E98" w:rsidP="00A55DF0">
      <w:pPr>
        <w:spacing w:before="240" w:after="120"/>
        <w:rPr>
          <w:rFonts w:ascii="Open Sans" w:hAnsi="Open Sans" w:cs="Open Sans"/>
          <w:b/>
        </w:rPr>
      </w:pPr>
      <w:r>
        <w:rPr>
          <w:rFonts w:ascii="Open Sans" w:hAnsi="Open Sans" w:cs="Open Sans"/>
          <w:b/>
        </w:rPr>
        <w:t>1</w:t>
      </w:r>
      <w:r w:rsidR="00C40444">
        <w:rPr>
          <w:rFonts w:ascii="Open Sans" w:hAnsi="Open Sans" w:cs="Open Sans"/>
          <w:b/>
        </w:rPr>
        <w:t>1</w:t>
      </w:r>
      <w:r w:rsidR="00A55DF0" w:rsidRPr="004B38C6">
        <w:rPr>
          <w:rFonts w:ascii="Open Sans" w:hAnsi="Open Sans" w:cs="Open Sans"/>
          <w:b/>
        </w:rPr>
        <w:t>.</w:t>
      </w:r>
      <w:r w:rsidR="00BC7CD0">
        <w:rPr>
          <w:rFonts w:ascii="Open Sans" w:hAnsi="Open Sans" w:cs="Open Sans"/>
          <w:b/>
        </w:rPr>
        <w:t>1</w:t>
      </w:r>
      <w:r w:rsidR="00A55DF0" w:rsidRPr="004B38C6">
        <w:rPr>
          <w:rFonts w:ascii="Open Sans" w:hAnsi="Open Sans" w:cs="Open Sans"/>
          <w:b/>
        </w:rPr>
        <w:t xml:space="preserve"> Schemat organizacyjny zarządzania projektem</w:t>
      </w:r>
    </w:p>
    <w:p w14:paraId="53B343CA" w14:textId="71B7D0E0" w:rsidR="00A55DF0" w:rsidRPr="004B38C6" w:rsidRDefault="00A55DF0" w:rsidP="00591E98">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1F3C8DD4" w14:textId="12E2FA0B" w:rsidR="00770B99" w:rsidRPr="004B38C6" w:rsidRDefault="00591E98" w:rsidP="00894D7F">
      <w:pPr>
        <w:spacing w:before="240" w:after="120"/>
        <w:rPr>
          <w:rFonts w:ascii="Open Sans" w:hAnsi="Open Sans" w:cs="Open Sans"/>
          <w:b/>
        </w:rPr>
      </w:pPr>
      <w:bookmarkStart w:id="11" w:name="_Hlk148955164"/>
      <w:r>
        <w:rPr>
          <w:rFonts w:ascii="Open Sans" w:hAnsi="Open Sans" w:cs="Open Sans"/>
          <w:b/>
        </w:rPr>
        <w:t>1</w:t>
      </w:r>
      <w:r w:rsidR="00C40444">
        <w:rPr>
          <w:rFonts w:ascii="Open Sans" w:hAnsi="Open Sans" w:cs="Open Sans"/>
          <w:b/>
        </w:rPr>
        <w:t>1</w:t>
      </w:r>
      <w:r w:rsidR="00F82140" w:rsidRPr="004B38C6">
        <w:rPr>
          <w:rFonts w:ascii="Open Sans" w:hAnsi="Open Sans" w:cs="Open Sans"/>
          <w:b/>
        </w:rPr>
        <w:t>.</w:t>
      </w:r>
      <w:r w:rsidR="00BC7CD0">
        <w:rPr>
          <w:rFonts w:ascii="Open Sans" w:hAnsi="Open Sans" w:cs="Open Sans"/>
          <w:b/>
        </w:rPr>
        <w:t>2</w:t>
      </w:r>
      <w:r w:rsidR="00A55DF0" w:rsidRPr="004B38C6">
        <w:rPr>
          <w:rFonts w:ascii="Open Sans" w:hAnsi="Open Sans" w:cs="Open Sans"/>
          <w:b/>
        </w:rPr>
        <w:t xml:space="preserve">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944"/>
        <w:gridCol w:w="2535"/>
        <w:gridCol w:w="2057"/>
      </w:tblGrid>
      <w:tr w:rsidR="00C7002D" w:rsidRPr="004B38C6" w14:paraId="6A9C3A4A" w14:textId="77777777" w:rsidTr="00C7002D">
        <w:tc>
          <w:tcPr>
            <w:tcW w:w="523" w:type="dxa"/>
          </w:tcPr>
          <w:bookmarkEnd w:id="11"/>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jąc Ewelina">
    <w15:presenceInfo w15:providerId="AD" w15:userId="S::Ewelina.Zajac@nfosigw.gov.pl::c5e1c808-80f3-40d1-843f-1b81fd911d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0B"/>
    <w:rsid w:val="00017DCA"/>
    <w:rsid w:val="0002292C"/>
    <w:rsid w:val="00037383"/>
    <w:rsid w:val="00046B4D"/>
    <w:rsid w:val="0005013C"/>
    <w:rsid w:val="000501A9"/>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6246A"/>
    <w:rsid w:val="001654E7"/>
    <w:rsid w:val="00165E11"/>
    <w:rsid w:val="0017611A"/>
    <w:rsid w:val="00184333"/>
    <w:rsid w:val="001843DC"/>
    <w:rsid w:val="00193BA2"/>
    <w:rsid w:val="0019556E"/>
    <w:rsid w:val="001A76AB"/>
    <w:rsid w:val="001B3417"/>
    <w:rsid w:val="001C40A6"/>
    <w:rsid w:val="001C565C"/>
    <w:rsid w:val="001C7601"/>
    <w:rsid w:val="001E7B00"/>
    <w:rsid w:val="00211BEE"/>
    <w:rsid w:val="00226E9F"/>
    <w:rsid w:val="00227609"/>
    <w:rsid w:val="00233E36"/>
    <w:rsid w:val="00235B1B"/>
    <w:rsid w:val="0025112E"/>
    <w:rsid w:val="00251E91"/>
    <w:rsid w:val="00255A14"/>
    <w:rsid w:val="00271891"/>
    <w:rsid w:val="00272470"/>
    <w:rsid w:val="00280654"/>
    <w:rsid w:val="00285F81"/>
    <w:rsid w:val="00291BE8"/>
    <w:rsid w:val="0029417C"/>
    <w:rsid w:val="002962E7"/>
    <w:rsid w:val="002A43D5"/>
    <w:rsid w:val="002A4B92"/>
    <w:rsid w:val="002B10EC"/>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1B68"/>
    <w:rsid w:val="00342158"/>
    <w:rsid w:val="003447CE"/>
    <w:rsid w:val="00346331"/>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7E78"/>
    <w:rsid w:val="00522E1E"/>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75D"/>
    <w:rsid w:val="005B3D24"/>
    <w:rsid w:val="005D51C1"/>
    <w:rsid w:val="005E4123"/>
    <w:rsid w:val="005E50A1"/>
    <w:rsid w:val="005E771B"/>
    <w:rsid w:val="00602241"/>
    <w:rsid w:val="00605B01"/>
    <w:rsid w:val="0060778B"/>
    <w:rsid w:val="00613584"/>
    <w:rsid w:val="00617139"/>
    <w:rsid w:val="00626438"/>
    <w:rsid w:val="006268BB"/>
    <w:rsid w:val="006302C6"/>
    <w:rsid w:val="00630755"/>
    <w:rsid w:val="00636F4B"/>
    <w:rsid w:val="00643D8E"/>
    <w:rsid w:val="0064763E"/>
    <w:rsid w:val="00663BE7"/>
    <w:rsid w:val="006643BC"/>
    <w:rsid w:val="006A2C64"/>
    <w:rsid w:val="006A506B"/>
    <w:rsid w:val="006C2304"/>
    <w:rsid w:val="006C7E77"/>
    <w:rsid w:val="006D691B"/>
    <w:rsid w:val="006F3641"/>
    <w:rsid w:val="006F79AB"/>
    <w:rsid w:val="007149DA"/>
    <w:rsid w:val="00724972"/>
    <w:rsid w:val="00727A1C"/>
    <w:rsid w:val="007407AD"/>
    <w:rsid w:val="00741F31"/>
    <w:rsid w:val="00743646"/>
    <w:rsid w:val="00745C5A"/>
    <w:rsid w:val="00751488"/>
    <w:rsid w:val="007617D4"/>
    <w:rsid w:val="0076678C"/>
    <w:rsid w:val="007701F7"/>
    <w:rsid w:val="00770B99"/>
    <w:rsid w:val="007724F0"/>
    <w:rsid w:val="007804EF"/>
    <w:rsid w:val="007E4308"/>
    <w:rsid w:val="007E749F"/>
    <w:rsid w:val="007F30B3"/>
    <w:rsid w:val="007F612F"/>
    <w:rsid w:val="007F6DCC"/>
    <w:rsid w:val="008311FF"/>
    <w:rsid w:val="00860F85"/>
    <w:rsid w:val="008668D0"/>
    <w:rsid w:val="00874AD2"/>
    <w:rsid w:val="0088669A"/>
    <w:rsid w:val="00894D7F"/>
    <w:rsid w:val="00895453"/>
    <w:rsid w:val="00895DD7"/>
    <w:rsid w:val="008A0BCC"/>
    <w:rsid w:val="008A0BD6"/>
    <w:rsid w:val="008C19A6"/>
    <w:rsid w:val="008C6412"/>
    <w:rsid w:val="008C6D75"/>
    <w:rsid w:val="008F2AB7"/>
    <w:rsid w:val="00912E2F"/>
    <w:rsid w:val="00916A69"/>
    <w:rsid w:val="00937F3C"/>
    <w:rsid w:val="009470D8"/>
    <w:rsid w:val="009554D7"/>
    <w:rsid w:val="00955EB2"/>
    <w:rsid w:val="0096260E"/>
    <w:rsid w:val="00975223"/>
    <w:rsid w:val="00976EBB"/>
    <w:rsid w:val="00980DD7"/>
    <w:rsid w:val="00984F0D"/>
    <w:rsid w:val="009A4161"/>
    <w:rsid w:val="009A759D"/>
    <w:rsid w:val="009B02A6"/>
    <w:rsid w:val="009D1C7A"/>
    <w:rsid w:val="009E7A75"/>
    <w:rsid w:val="009F1432"/>
    <w:rsid w:val="00A042E1"/>
    <w:rsid w:val="00A147DC"/>
    <w:rsid w:val="00A14DA3"/>
    <w:rsid w:val="00A16150"/>
    <w:rsid w:val="00A16F96"/>
    <w:rsid w:val="00A22493"/>
    <w:rsid w:val="00A239CC"/>
    <w:rsid w:val="00A35B11"/>
    <w:rsid w:val="00A40895"/>
    <w:rsid w:val="00A51AD1"/>
    <w:rsid w:val="00A55DF0"/>
    <w:rsid w:val="00A7366D"/>
    <w:rsid w:val="00A80CC5"/>
    <w:rsid w:val="00A84A2A"/>
    <w:rsid w:val="00A92EAD"/>
    <w:rsid w:val="00A9782C"/>
    <w:rsid w:val="00AA3EF6"/>
    <w:rsid w:val="00AA4905"/>
    <w:rsid w:val="00AB1644"/>
    <w:rsid w:val="00AB2797"/>
    <w:rsid w:val="00AB5E70"/>
    <w:rsid w:val="00AC0406"/>
    <w:rsid w:val="00AD37B8"/>
    <w:rsid w:val="00AE3811"/>
    <w:rsid w:val="00AE3D8F"/>
    <w:rsid w:val="00B0015D"/>
    <w:rsid w:val="00B11B63"/>
    <w:rsid w:val="00B15753"/>
    <w:rsid w:val="00B16A98"/>
    <w:rsid w:val="00B22A90"/>
    <w:rsid w:val="00B23E2E"/>
    <w:rsid w:val="00B2527D"/>
    <w:rsid w:val="00B34181"/>
    <w:rsid w:val="00B55589"/>
    <w:rsid w:val="00B82C09"/>
    <w:rsid w:val="00B83F88"/>
    <w:rsid w:val="00B94836"/>
    <w:rsid w:val="00BA6068"/>
    <w:rsid w:val="00BA7B11"/>
    <w:rsid w:val="00BB0C24"/>
    <w:rsid w:val="00BB3636"/>
    <w:rsid w:val="00BB4E68"/>
    <w:rsid w:val="00BC7CD0"/>
    <w:rsid w:val="00BD25BF"/>
    <w:rsid w:val="00BE196C"/>
    <w:rsid w:val="00BE1BE2"/>
    <w:rsid w:val="00BE4C22"/>
    <w:rsid w:val="00C05F43"/>
    <w:rsid w:val="00C10F69"/>
    <w:rsid w:val="00C1324D"/>
    <w:rsid w:val="00C20792"/>
    <w:rsid w:val="00C20B3C"/>
    <w:rsid w:val="00C232C9"/>
    <w:rsid w:val="00C3094D"/>
    <w:rsid w:val="00C326BA"/>
    <w:rsid w:val="00C32E6A"/>
    <w:rsid w:val="00C402D0"/>
    <w:rsid w:val="00C40444"/>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EAB"/>
    <w:rsid w:val="00DC339D"/>
    <w:rsid w:val="00DC6011"/>
    <w:rsid w:val="00DD2241"/>
    <w:rsid w:val="00DD2DB1"/>
    <w:rsid w:val="00DF1E0B"/>
    <w:rsid w:val="00DF4C2F"/>
    <w:rsid w:val="00E04AEF"/>
    <w:rsid w:val="00E23873"/>
    <w:rsid w:val="00E245D6"/>
    <w:rsid w:val="00E3016A"/>
    <w:rsid w:val="00E33B28"/>
    <w:rsid w:val="00E4598B"/>
    <w:rsid w:val="00E47DED"/>
    <w:rsid w:val="00E51153"/>
    <w:rsid w:val="00E64A4A"/>
    <w:rsid w:val="00E672E6"/>
    <w:rsid w:val="00E67412"/>
    <w:rsid w:val="00E7416F"/>
    <w:rsid w:val="00E80305"/>
    <w:rsid w:val="00E81F0B"/>
    <w:rsid w:val="00E8455E"/>
    <w:rsid w:val="00EA2368"/>
    <w:rsid w:val="00EA3D96"/>
    <w:rsid w:val="00EB37D2"/>
    <w:rsid w:val="00EB582D"/>
    <w:rsid w:val="00EC144E"/>
    <w:rsid w:val="00EC53B1"/>
    <w:rsid w:val="00EC6ABC"/>
    <w:rsid w:val="00ED2310"/>
    <w:rsid w:val="00EE07C7"/>
    <w:rsid w:val="00EF1979"/>
    <w:rsid w:val="00EF672E"/>
    <w:rsid w:val="00F16B20"/>
    <w:rsid w:val="00F17EA7"/>
    <w:rsid w:val="00F36324"/>
    <w:rsid w:val="00F5125F"/>
    <w:rsid w:val="00F51AE0"/>
    <w:rsid w:val="00F54A4F"/>
    <w:rsid w:val="00F5651C"/>
    <w:rsid w:val="00F634AA"/>
    <w:rsid w:val="00F659E4"/>
    <w:rsid w:val="00F67196"/>
    <w:rsid w:val="00F67FB7"/>
    <w:rsid w:val="00F75977"/>
    <w:rsid w:val="00F811A4"/>
    <w:rsid w:val="00F82140"/>
    <w:rsid w:val="00F837CC"/>
    <w:rsid w:val="00F8619D"/>
    <w:rsid w:val="00F93299"/>
    <w:rsid w:val="00FB121E"/>
    <w:rsid w:val="00FB3AAA"/>
    <w:rsid w:val="00FB5C61"/>
    <w:rsid w:val="00FC2889"/>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2C"/>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9</Pages>
  <Words>2401</Words>
  <Characters>14410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Świerżyńska-Siudej Grażyna</cp:lastModifiedBy>
  <cp:revision>87</cp:revision>
  <cp:lastPrinted>2014-10-22T09:50:00Z</cp:lastPrinted>
  <dcterms:created xsi:type="dcterms:W3CDTF">2024-01-24T10:01:00Z</dcterms:created>
  <dcterms:modified xsi:type="dcterms:W3CDTF">2024-02-14T09:44:00Z</dcterms:modified>
</cp:coreProperties>
</file>